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9D8E" w14:textId="16C11E9E" w:rsidR="002C795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1A31D26C" w14:textId="0D7C506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52477B8" w14:textId="74420FC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13FBBF4" w14:textId="218F701D" w:rsidR="00E25E2F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39A47B06" w14:textId="5DF45851" w:rsidR="000E2D18" w:rsidRPr="009B0C85" w:rsidRDefault="009B0C85" w:rsidP="000E2D18">
      <w:pPr>
        <w:spacing w:line="360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bg-BG"/>
        </w:rPr>
      </w:pPr>
      <w:r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bg-BG"/>
        </w:rPr>
        <w:t>ПОКАНА ЗА ПРОЕКТНИ ПРЕДЛОЖЕНИЯ</w:t>
      </w:r>
    </w:p>
    <w:p w14:paraId="05505B4F" w14:textId="2B79B746" w:rsidR="001D0846" w:rsidRPr="009B0C85" w:rsidRDefault="00571495" w:rsidP="00AE158A">
      <w:pPr>
        <w:spacing w:after="0" w:line="240" w:lineRule="auto"/>
        <w:jc w:val="center"/>
        <w:rPr>
          <w:sz w:val="18"/>
          <w:lang w:val="bg-BG"/>
        </w:rPr>
      </w:pPr>
      <w:r w:rsidRPr="00571495">
        <w:rPr>
          <w:rFonts w:eastAsiaTheme="majorEastAsia" w:cstheme="majorBidi"/>
          <w:color w:val="000000" w:themeColor="text1"/>
          <w:sz w:val="32"/>
          <w:szCs w:val="32"/>
          <w:lang w:val="bg-BG"/>
        </w:rPr>
        <w:t>МОНИТОРИНГ, ЗАСТЪПНИЧЕСТВО И ИЗГРАЖДАНЕ НА</w:t>
      </w: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 </w:t>
      </w:r>
      <w:r w:rsidRPr="00571495"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КОАЛИЦИИ </w:t>
      </w:r>
      <w:r w:rsidR="00DC5FAE">
        <w:rPr>
          <w:rFonts w:eastAsiaTheme="majorEastAsia" w:cstheme="majorBidi"/>
          <w:color w:val="000000" w:themeColor="text1"/>
          <w:sz w:val="32"/>
          <w:szCs w:val="32"/>
          <w:lang w:val="bg-BG"/>
        </w:rPr>
        <w:t>З</w:t>
      </w:r>
      <w:r w:rsidRPr="00571495">
        <w:rPr>
          <w:rFonts w:eastAsiaTheme="majorEastAsia" w:cstheme="majorBidi"/>
          <w:color w:val="000000" w:themeColor="text1"/>
          <w:sz w:val="32"/>
          <w:szCs w:val="32"/>
          <w:lang w:val="bg-BG"/>
        </w:rPr>
        <w:t>А МЕСТНИ ГРАЖДАНСКИ ОРГАНИЗАЦИИ,</w:t>
      </w: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 </w:t>
      </w:r>
      <w:r w:rsidRPr="00571495">
        <w:rPr>
          <w:rFonts w:eastAsiaTheme="majorEastAsia" w:cstheme="majorBidi"/>
          <w:color w:val="000000" w:themeColor="text1"/>
          <w:sz w:val="32"/>
          <w:szCs w:val="32"/>
          <w:lang w:val="bg-BG"/>
        </w:rPr>
        <w:t>РАБОТЕЩИ В ОБЛАСТТА НА ПРАВАТА НА ЖЕНИТЕ,</w:t>
      </w:r>
      <w:r>
        <w:rPr>
          <w:rFonts w:eastAsiaTheme="majorEastAsia" w:cstheme="majorBidi"/>
          <w:color w:val="000000" w:themeColor="text1"/>
          <w:sz w:val="32"/>
          <w:szCs w:val="32"/>
          <w:lang w:val="bg-BG"/>
        </w:rPr>
        <w:t xml:space="preserve"> </w:t>
      </w:r>
      <w:r w:rsidRPr="00571495">
        <w:rPr>
          <w:rFonts w:eastAsiaTheme="majorEastAsia" w:cstheme="majorBidi"/>
          <w:color w:val="000000" w:themeColor="text1"/>
          <w:sz w:val="32"/>
          <w:szCs w:val="32"/>
          <w:lang w:val="bg-BG"/>
        </w:rPr>
        <w:t>ЕКОЛОГИЧНАТА СПРАВЕДЛИВОСТ И БОРБАТА С КОРУПЦИЯТА</w:t>
      </w:r>
    </w:p>
    <w:p w14:paraId="3F8A86A3" w14:textId="186801BA" w:rsidR="00C828C7" w:rsidRPr="009B0C85" w:rsidRDefault="00C828C7" w:rsidP="00C828C7">
      <w:pPr>
        <w:rPr>
          <w:sz w:val="4"/>
          <w:lang w:val="ru-RU" w:eastAsia="nl-NL"/>
        </w:rPr>
      </w:pPr>
    </w:p>
    <w:p w14:paraId="6BC2F488" w14:textId="77777777" w:rsidR="00F4612E" w:rsidRPr="00A7356C" w:rsidRDefault="00F4612E" w:rsidP="00F4612E">
      <w:pPr>
        <w:pStyle w:val="Heading2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ФОРМУЛЯР ЗА КАНДИДАТСТВАНЕ</w:t>
      </w:r>
    </w:p>
    <w:p w14:paraId="7E0D53CB" w14:textId="6947A2CF" w:rsidR="00C828C7" w:rsidRPr="00C828C7" w:rsidRDefault="00C828C7" w:rsidP="00C828C7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DC08B4" w14:paraId="428A5FF8" w14:textId="77777777" w:rsidTr="00D81AC1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DC08B4" w:rsidRDefault="00DE3EFC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17F59C74" w:rsidR="00DE3EFC" w:rsidRPr="00DC08B4" w:rsidRDefault="00561731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Обща информация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DC08B4" w:rsidRDefault="00DE3EFC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DC08B4" w:rsidRDefault="00DE3EFC" w:rsidP="00DE3EFC">
      <w:pPr>
        <w:rPr>
          <w:rFonts w:ascii="Source Sans Pro" w:hAnsi="Source Sans Pro"/>
          <w:lang w:val="en-GB" w:eastAsia="en-GB"/>
        </w:rPr>
      </w:pPr>
    </w:p>
    <w:tbl>
      <w:tblPr>
        <w:tblW w:w="5220" w:type="pct"/>
        <w:tblInd w:w="-28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453"/>
        <w:gridCol w:w="7010"/>
      </w:tblGrid>
      <w:tr w:rsidR="00E25E2F" w:rsidRPr="00E25E2F" w14:paraId="42679645" w14:textId="77777777" w:rsidTr="00795B45">
        <w:trPr>
          <w:trHeight w:val="428"/>
        </w:trPr>
        <w:tc>
          <w:tcPr>
            <w:tcW w:w="1296" w:type="pct"/>
            <w:vAlign w:val="center"/>
            <w:hideMark/>
          </w:tcPr>
          <w:p w14:paraId="3095507F" w14:textId="5E7080D0" w:rsidR="00DE3EFC" w:rsidRPr="00E25E2F" w:rsidRDefault="00561731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 на организацията</w:t>
            </w:r>
          </w:p>
        </w:tc>
        <w:tc>
          <w:tcPr>
            <w:tcW w:w="3704" w:type="pct"/>
            <w:vAlign w:val="center"/>
          </w:tcPr>
          <w:p w14:paraId="6B3DF186" w14:textId="7DC41FFE" w:rsidR="00DE3EFC" w:rsidRPr="00A05A47" w:rsidRDefault="00DE3EFC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859F2D2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619D06FE" w14:textId="4C4C0B68" w:rsidR="003047C4" w:rsidRPr="00E25E2F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Правен статут на организацията</w:t>
            </w:r>
          </w:p>
        </w:tc>
        <w:tc>
          <w:tcPr>
            <w:tcW w:w="3704" w:type="pct"/>
            <w:vAlign w:val="center"/>
          </w:tcPr>
          <w:p w14:paraId="60222107" w14:textId="77777777" w:rsidR="003047C4" w:rsidRPr="00E25E2F" w:rsidRDefault="003047C4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49D9820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1E43751" w14:textId="6BAE4E4F" w:rsidR="00D27DD2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u-RU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Регион</w:t>
            </w:r>
            <w:r w:rsidRPr="00A96335">
              <w:rPr>
                <w:rFonts w:ascii="Source Sans Pro" w:eastAsia="Merriweather" w:hAnsi="Source Sans Pro"/>
                <w:sz w:val="20"/>
              </w:rPr>
              <w:t>(</w:t>
            </w:r>
            <w:r>
              <w:rPr>
                <w:rFonts w:ascii="Source Sans Pro" w:eastAsia="Merriweather" w:hAnsi="Source Sans Pro"/>
                <w:sz w:val="20"/>
                <w:lang w:val="bg-BG"/>
              </w:rPr>
              <w:t>и</w:t>
            </w:r>
            <w:r w:rsidRPr="00A96335">
              <w:rPr>
                <w:rFonts w:ascii="Source Sans Pro" w:eastAsia="Merriweather" w:hAnsi="Source Sans Pro"/>
                <w:sz w:val="20"/>
              </w:rPr>
              <w:t>)</w:t>
            </w:r>
            <w:r>
              <w:rPr>
                <w:rFonts w:ascii="Source Sans Pro" w:eastAsia="Merriweather" w:hAnsi="Source Sans Pro"/>
                <w:sz w:val="20"/>
                <w:lang w:val="bg-BG"/>
              </w:rPr>
              <w:t>, където работи организацията</w:t>
            </w:r>
          </w:p>
        </w:tc>
        <w:tc>
          <w:tcPr>
            <w:tcW w:w="3704" w:type="pct"/>
            <w:vAlign w:val="center"/>
          </w:tcPr>
          <w:p w14:paraId="391A1C7E" w14:textId="77777777" w:rsidR="00D27DD2" w:rsidRPr="00480FF0" w:rsidRDefault="00D27DD2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  <w:p w14:paraId="4B2AF3D8" w14:textId="1E872C7C" w:rsidR="00A079A1" w:rsidRPr="00480FF0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B74E58" w14:paraId="6A3E80E1" w14:textId="77777777" w:rsidTr="00795B45">
        <w:trPr>
          <w:trHeight w:val="428"/>
        </w:trPr>
        <w:tc>
          <w:tcPr>
            <w:tcW w:w="1296" w:type="pct"/>
            <w:vAlign w:val="center"/>
          </w:tcPr>
          <w:p w14:paraId="2F730456" w14:textId="633B4847" w:rsidR="00B836F5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u-RU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Седалище и адрес на управление на организацията</w:t>
            </w:r>
          </w:p>
        </w:tc>
        <w:tc>
          <w:tcPr>
            <w:tcW w:w="3704" w:type="pct"/>
            <w:vAlign w:val="center"/>
          </w:tcPr>
          <w:p w14:paraId="6EA4AF69" w14:textId="77777777" w:rsidR="00B836F5" w:rsidRPr="00480FF0" w:rsidRDefault="00B836F5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  <w:p w14:paraId="6A7A2085" w14:textId="519F7DA9" w:rsidR="00A079A1" w:rsidRPr="00480FF0" w:rsidRDefault="00A079A1" w:rsidP="0036004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E25E2F" w14:paraId="07790EBF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49224C90" w14:textId="72EFAF1D" w:rsidR="007414E8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Уебсайт</w:t>
            </w:r>
          </w:p>
        </w:tc>
        <w:tc>
          <w:tcPr>
            <w:tcW w:w="3704" w:type="pct"/>
            <w:vAlign w:val="center"/>
          </w:tcPr>
          <w:p w14:paraId="6435965A" w14:textId="77777777" w:rsidR="007414E8" w:rsidRPr="00E25E2F" w:rsidRDefault="007414E8" w:rsidP="0036004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3E01B03" w14:textId="1FE66175" w:rsidR="00A079A1" w:rsidRPr="00E25E2F" w:rsidRDefault="00A079A1" w:rsidP="0036004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7D3F5407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2059CB9C" w14:textId="73737F5F" w:rsidR="00D27DD2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Имейл адрес</w:t>
            </w:r>
          </w:p>
        </w:tc>
        <w:tc>
          <w:tcPr>
            <w:tcW w:w="3704" w:type="pct"/>
            <w:vAlign w:val="center"/>
          </w:tcPr>
          <w:p w14:paraId="2FE4F2B2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8531F61" w14:textId="77777777" w:rsidTr="00795B45">
        <w:trPr>
          <w:trHeight w:val="46"/>
        </w:trPr>
        <w:tc>
          <w:tcPr>
            <w:tcW w:w="1296" w:type="pct"/>
            <w:vAlign w:val="center"/>
          </w:tcPr>
          <w:p w14:paraId="62EF0002" w14:textId="5662A522" w:rsidR="00D27DD2" w:rsidRPr="00480FF0" w:rsidRDefault="00480FF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Телефонен номер</w:t>
            </w:r>
          </w:p>
        </w:tc>
        <w:tc>
          <w:tcPr>
            <w:tcW w:w="3704" w:type="pct"/>
            <w:vAlign w:val="center"/>
          </w:tcPr>
          <w:p w14:paraId="05E048BD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CF7C257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77E77FDC" w14:textId="29755EE8" w:rsidR="00D27DD2" w:rsidRPr="00270938" w:rsidRDefault="00270938" w:rsidP="00270938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Линкове към профилите на организацията в социалните мрежи   </w:t>
            </w:r>
          </w:p>
        </w:tc>
        <w:tc>
          <w:tcPr>
            <w:tcW w:w="3704" w:type="pct"/>
            <w:vAlign w:val="center"/>
          </w:tcPr>
          <w:p w14:paraId="522E6607" w14:textId="77777777" w:rsidR="00D27DD2" w:rsidRPr="00270938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00E7D910" w14:textId="77777777" w:rsidR="00A079A1" w:rsidRPr="00270938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  <w:p w14:paraId="072120E6" w14:textId="41D025FA" w:rsidR="00A079A1" w:rsidRPr="00270938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</w:rPr>
            </w:pPr>
          </w:p>
        </w:tc>
      </w:tr>
      <w:tr w:rsidR="00E25E2F" w:rsidRPr="00B74E58" w14:paraId="3F059E8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090D056E" w14:textId="3E34D536" w:rsidR="008B450A" w:rsidRPr="00B31E4B" w:rsidRDefault="00B31E4B" w:rsidP="00B31E4B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Име на юридическия представител </w:t>
            </w:r>
          </w:p>
        </w:tc>
        <w:tc>
          <w:tcPr>
            <w:tcW w:w="3704" w:type="pct"/>
            <w:vAlign w:val="center"/>
          </w:tcPr>
          <w:p w14:paraId="5396108C" w14:textId="4307ED5B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74288159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228134AB" w14:textId="210B58D3" w:rsidR="008E1A49" w:rsidRPr="00B31E4B" w:rsidRDefault="00B31E4B" w:rsidP="00B31E4B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lastRenderedPageBreak/>
              <w:t>Позиция на юридическия представител</w:t>
            </w:r>
          </w:p>
        </w:tc>
        <w:tc>
          <w:tcPr>
            <w:tcW w:w="3704" w:type="pct"/>
            <w:vAlign w:val="center"/>
          </w:tcPr>
          <w:p w14:paraId="51CE5891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642AEE5E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128DC753" w14:textId="2D7794DF" w:rsidR="008B450A" w:rsidRPr="00B31E4B" w:rsidRDefault="00B31E4B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Телефонен номер</w:t>
            </w:r>
          </w:p>
        </w:tc>
        <w:tc>
          <w:tcPr>
            <w:tcW w:w="3704" w:type="pct"/>
            <w:vAlign w:val="center"/>
          </w:tcPr>
          <w:p w14:paraId="64246B08" w14:textId="77777777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40C37073" w14:textId="77777777" w:rsidTr="00795B45">
        <w:trPr>
          <w:trHeight w:val="279"/>
        </w:trPr>
        <w:tc>
          <w:tcPr>
            <w:tcW w:w="1296" w:type="pct"/>
            <w:vAlign w:val="center"/>
          </w:tcPr>
          <w:p w14:paraId="6FA3222A" w14:textId="53D98D27" w:rsidR="008E1A49" w:rsidRPr="00B31E4B" w:rsidRDefault="00B31E4B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Имейл адрес</w:t>
            </w:r>
          </w:p>
        </w:tc>
        <w:tc>
          <w:tcPr>
            <w:tcW w:w="3704" w:type="pct"/>
            <w:vAlign w:val="center"/>
          </w:tcPr>
          <w:p w14:paraId="6062938D" w14:textId="1BEF85D0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6A61B3D" w14:textId="77777777" w:rsidTr="00795B45">
        <w:trPr>
          <w:trHeight w:val="391"/>
        </w:trPr>
        <w:tc>
          <w:tcPr>
            <w:tcW w:w="1296" w:type="pct"/>
            <w:vAlign w:val="center"/>
            <w:hideMark/>
          </w:tcPr>
          <w:p w14:paraId="67E75294" w14:textId="72B5873B" w:rsidR="00D27DD2" w:rsidRPr="00B31E4B" w:rsidRDefault="00B31E4B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Име на лицето за контакт </w:t>
            </w:r>
          </w:p>
        </w:tc>
        <w:tc>
          <w:tcPr>
            <w:tcW w:w="3704" w:type="pct"/>
            <w:vAlign w:val="center"/>
          </w:tcPr>
          <w:p w14:paraId="3057E2D7" w14:textId="77777777" w:rsidR="00D27DD2" w:rsidRPr="00B31E4B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B74E58" w14:paraId="3F5630F0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C6B5B9A" w14:textId="7309601F" w:rsidR="008E1A49" w:rsidRPr="00B31E4B" w:rsidRDefault="00B31E4B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Позиция на лицето за контакт</w:t>
            </w:r>
          </w:p>
        </w:tc>
        <w:tc>
          <w:tcPr>
            <w:tcW w:w="3704" w:type="pct"/>
            <w:vAlign w:val="center"/>
          </w:tcPr>
          <w:p w14:paraId="5DA5DE83" w14:textId="77777777" w:rsidR="008E1A49" w:rsidRPr="00B31E4B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u-RU"/>
              </w:rPr>
            </w:pPr>
          </w:p>
        </w:tc>
      </w:tr>
      <w:tr w:rsidR="00E25E2F" w:rsidRPr="00E25E2F" w14:paraId="500BFDFC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11D13B5A" w14:textId="09BB1F10" w:rsidR="00D27DD2" w:rsidRPr="00B31E4B" w:rsidRDefault="00B31E4B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 xml:space="preserve">Телефонен номер </w:t>
            </w:r>
          </w:p>
        </w:tc>
        <w:tc>
          <w:tcPr>
            <w:tcW w:w="3704" w:type="pct"/>
            <w:vAlign w:val="center"/>
          </w:tcPr>
          <w:p w14:paraId="22DE9522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215C0EDB" w14:textId="77777777" w:rsidTr="00795B45">
        <w:trPr>
          <w:trHeight w:val="391"/>
        </w:trPr>
        <w:tc>
          <w:tcPr>
            <w:tcW w:w="1296" w:type="pct"/>
            <w:vAlign w:val="center"/>
          </w:tcPr>
          <w:p w14:paraId="3C977853" w14:textId="4972EA53" w:rsidR="008E1A49" w:rsidRPr="00B31E4B" w:rsidRDefault="00B31E4B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bg-BG"/>
              </w:rPr>
            </w:pPr>
            <w:r>
              <w:rPr>
                <w:rFonts w:ascii="Source Sans Pro" w:eastAsia="Merriweather" w:hAnsi="Source Sans Pro"/>
                <w:sz w:val="20"/>
                <w:lang w:val="bg-BG"/>
              </w:rPr>
              <w:t>Имейл адрес</w:t>
            </w:r>
          </w:p>
        </w:tc>
        <w:tc>
          <w:tcPr>
            <w:tcW w:w="3704" w:type="pct"/>
            <w:vAlign w:val="center"/>
          </w:tcPr>
          <w:p w14:paraId="19EFD8C7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AB56791" w14:textId="2F59A571" w:rsidR="0023612D" w:rsidRDefault="0023612D" w:rsidP="00DE3EFC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DC08B4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DC08B4" w:rsidRDefault="003A3CCA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25708C4D" w:rsidR="003A3CCA" w:rsidRPr="00B31E4B" w:rsidRDefault="00B31E4B" w:rsidP="0036004A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bg-BG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Подробно проектно предложение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DC08B4" w:rsidRDefault="003A3CCA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7BB3AFEC" w14:textId="23DFAE66" w:rsidR="003A3CCA" w:rsidRPr="00DC08B4" w:rsidRDefault="003A3CCA" w:rsidP="00DE3EFC">
      <w:pPr>
        <w:rPr>
          <w:rFonts w:ascii="Source Sans Pro" w:hAnsi="Source Sans Pro"/>
          <w:lang w:val="en-GB"/>
        </w:rPr>
      </w:pPr>
    </w:p>
    <w:p w14:paraId="2B2429AB" w14:textId="2580A348" w:rsidR="00B31E4B" w:rsidRPr="00B31E4B" w:rsidRDefault="00B31E4B" w:rsidP="00B31E4B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u-RU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Моля</w:t>
      </w:r>
      <w:r w:rsid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,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 опишете накратко </w:t>
      </w:r>
      <w:r w:rsid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вашата организация – мисия, визия и цели</w:t>
      </w:r>
      <w:r w:rsidRPr="004340E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FA2412">
        <w:rPr>
          <w:rStyle w:val="normaltextrun"/>
          <w:rFonts w:ascii="Source Sans Pro" w:hAnsi="Source Sans Pro" w:cstheme="minorBidi"/>
          <w:sz w:val="24"/>
          <w:szCs w:val="24"/>
          <w:lang w:val="bg-BG"/>
        </w:rPr>
        <w:t>(макс. 100 думи)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 </w:t>
      </w:r>
    </w:p>
    <w:p w14:paraId="7A470071" w14:textId="77777777" w:rsidR="009354B8" w:rsidRPr="00B31E4B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tbl>
      <w:tblPr>
        <w:tblStyle w:val="TableGrid"/>
        <w:tblW w:w="9168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168"/>
      </w:tblGrid>
      <w:tr w:rsidR="008D66B6" w:rsidRPr="00B74E58" w14:paraId="41989C7D" w14:textId="77777777" w:rsidTr="00EF3A63">
        <w:trPr>
          <w:trHeight w:val="32"/>
        </w:trPr>
        <w:tc>
          <w:tcPr>
            <w:tcW w:w="9168" w:type="dxa"/>
          </w:tcPr>
          <w:p w14:paraId="5ADDE8EF" w14:textId="77777777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100EC3A2" w14:textId="661E4BBE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3FC0DB0E" w14:textId="77777777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7D4A41EF" w14:textId="3F91EF33" w:rsidR="004D6E2C" w:rsidRPr="00B31E4B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703415DB" w14:textId="78FE467A" w:rsidR="004D6E2C" w:rsidRPr="00B31E4B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44EFE107" w14:textId="64989B9E" w:rsidR="00472257" w:rsidRPr="00B31E4B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</w:tc>
      </w:tr>
    </w:tbl>
    <w:p w14:paraId="1F9DD8CE" w14:textId="0070EBCB" w:rsidR="00D81AC1" w:rsidRPr="00B31E4B" w:rsidRDefault="00D81AC1" w:rsidP="00551360">
      <w:p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p w14:paraId="3DB44EB7" w14:textId="77777777" w:rsidR="005E2760" w:rsidRPr="00B31E4B" w:rsidRDefault="005E2760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p w14:paraId="02C9DF47" w14:textId="086BF44D" w:rsidR="004057C1" w:rsidRPr="003C4EA2" w:rsidRDefault="00B31E4B" w:rsidP="003C4EA2">
      <w:pPr>
        <w:pStyle w:val="ListParagraph"/>
        <w:numPr>
          <w:ilvl w:val="0"/>
          <w:numId w:val="2"/>
        </w:numPr>
        <w:spacing w:line="240" w:lineRule="auto"/>
        <w:rPr>
          <w:rStyle w:val="normaltextrun"/>
          <w:rFonts w:cstheme="minorBidi"/>
        </w:rPr>
      </w:pP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Моля, опишете работата на вашата организация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в посока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насърчаване и защита правата на човека и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зачитане </w:t>
      </w:r>
      <w:r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основните ценности на ЕС във вашата страна.</w:t>
      </w:r>
      <w:r w:rsidR="003C4EA2" w:rsidRPr="003C4EA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3C4EA2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(макс. 300 думи)</w:t>
      </w:r>
    </w:p>
    <w:p w14:paraId="42470A77" w14:textId="77777777" w:rsidR="005E2760" w:rsidRPr="00F80FFF" w:rsidRDefault="005E2760" w:rsidP="00795B45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ru-RU"/>
        </w:rPr>
      </w:pPr>
    </w:p>
    <w:tbl>
      <w:tblPr>
        <w:tblStyle w:val="TableGrid"/>
        <w:tblW w:w="9121" w:type="dxa"/>
        <w:tblInd w:w="-5" w:type="dxa"/>
        <w:tblLook w:val="04A0" w:firstRow="1" w:lastRow="0" w:firstColumn="1" w:lastColumn="0" w:noHBand="0" w:noVBand="1"/>
      </w:tblPr>
      <w:tblGrid>
        <w:gridCol w:w="9121"/>
      </w:tblGrid>
      <w:tr w:rsidR="004057C1" w:rsidRPr="00F80FFF" w14:paraId="64D1C5A9" w14:textId="77777777" w:rsidTr="004057C1">
        <w:trPr>
          <w:trHeight w:val="2278"/>
        </w:trPr>
        <w:tc>
          <w:tcPr>
            <w:tcW w:w="9121" w:type="dxa"/>
          </w:tcPr>
          <w:p w14:paraId="5CE8AA15" w14:textId="680221EA" w:rsidR="004057C1" w:rsidRPr="00F80FFF" w:rsidRDefault="004057C1" w:rsidP="004057C1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2E78B89D" w14:textId="77777777" w:rsidR="004057C1" w:rsidRPr="00F80FFF" w:rsidRDefault="004057C1" w:rsidP="004057C1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ru-RU"/>
        </w:rPr>
      </w:pPr>
    </w:p>
    <w:p w14:paraId="00F6F6F4" w14:textId="77777777" w:rsidR="009354B8" w:rsidRPr="00F80FFF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p w14:paraId="36656807" w14:textId="22F99F31" w:rsidR="00FF44F6" w:rsidRPr="006E605A" w:rsidRDefault="006E605A" w:rsidP="00FF44F6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lastRenderedPageBreak/>
        <w:t>Моля, посочете заглавието на проекта</w:t>
      </w:r>
      <w:r w:rsidR="0057149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.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EF3A63" w:rsidRPr="00AE158A" w14:paraId="469FA0B3" w14:textId="77777777" w:rsidTr="004057C1">
        <w:trPr>
          <w:trHeight w:val="1717"/>
        </w:trPr>
        <w:tc>
          <w:tcPr>
            <w:tcW w:w="9215" w:type="dxa"/>
          </w:tcPr>
          <w:p w14:paraId="0BDE7844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30C419F1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0013A5CB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11941372" w14:textId="77777777" w:rsidR="00EF3A63" w:rsidRPr="006E605A" w:rsidRDefault="00EF3A63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3B13226E" w14:textId="77777777" w:rsidR="004057C1" w:rsidRPr="006E605A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  <w:p w14:paraId="20570D22" w14:textId="40DEB6AF" w:rsidR="004057C1" w:rsidRPr="006E605A" w:rsidRDefault="004057C1" w:rsidP="00EF3A63">
            <w:pPr>
              <w:rPr>
                <w:rFonts w:ascii="Source Sans Pro" w:hAnsi="Source Sans Pro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1E29EF21" w14:textId="026701AF" w:rsidR="004057C1" w:rsidRPr="006E605A" w:rsidRDefault="004057C1" w:rsidP="00EF3A63">
      <w:pPr>
        <w:rPr>
          <w:rFonts w:ascii="Source Sans Pro" w:hAnsi="Source Sans Pro"/>
          <w:b/>
          <w:bCs/>
          <w:sz w:val="24"/>
          <w:szCs w:val="24"/>
          <w:lang w:val="ru-RU"/>
        </w:rPr>
      </w:pPr>
    </w:p>
    <w:p w14:paraId="63FC19E4" w14:textId="647722D0" w:rsidR="00472257" w:rsidRPr="006E605A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u-RU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441F1F9" w14:textId="28959E4C" w:rsidR="006E605A" w:rsidRPr="00BC3594" w:rsidRDefault="006E605A" w:rsidP="00BC3594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</w:pPr>
      <w:r w:rsidRPr="00BC3594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Моля, представете описание на проблема, който проектът иска да реши, и неговото значение за настоящата покана за проектни предложения</w:t>
      </w:r>
      <w:r w:rsidR="001C3399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.</w:t>
      </w:r>
      <w:r w:rsidRPr="00BC3594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/>
          <w:bCs/>
          <w:sz w:val="24"/>
          <w:szCs w:val="24"/>
          <w:lang w:val="ru-RU"/>
        </w:rPr>
        <w:t>(макс. 400 думи)</w:t>
      </w:r>
    </w:p>
    <w:p w14:paraId="28F12F82" w14:textId="77777777" w:rsidR="004057C1" w:rsidRPr="00CD6BB7" w:rsidRDefault="004057C1" w:rsidP="004057C1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057C1" w:rsidRPr="00F30417" w14:paraId="05C16982" w14:textId="77777777" w:rsidTr="00551360">
        <w:trPr>
          <w:trHeight w:val="2088"/>
        </w:trPr>
        <w:tc>
          <w:tcPr>
            <w:tcW w:w="9214" w:type="dxa"/>
          </w:tcPr>
          <w:p w14:paraId="6A73C326" w14:textId="77777777" w:rsidR="004057C1" w:rsidRPr="00BC3594" w:rsidRDefault="004057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713297B6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63C6AFBC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4059CF61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429EC945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3ED114E0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76E6E5E8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34B4FC32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2052F1A1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6A52E657" w14:textId="77777777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  <w:p w14:paraId="05C2303E" w14:textId="709DA1BE" w:rsidR="00D81AC1" w:rsidRPr="00BC3594" w:rsidRDefault="00D81AC1" w:rsidP="00430876">
            <w:pPr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</w:tc>
      </w:tr>
    </w:tbl>
    <w:p w14:paraId="1D453965" w14:textId="5C9070AA" w:rsidR="00D81AC1" w:rsidRPr="00BC3594" w:rsidRDefault="00D81AC1" w:rsidP="00BC3594">
      <w:pPr>
        <w:spacing w:after="0" w:line="240" w:lineRule="auto"/>
        <w:rPr>
          <w:rStyle w:val="normaltextrun"/>
          <w:lang w:val="ru-RU"/>
        </w:rPr>
      </w:pPr>
    </w:p>
    <w:p w14:paraId="2C3F1296" w14:textId="7E796694" w:rsidR="00D81AC1" w:rsidRPr="00BC3594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ru-RU"/>
        </w:rPr>
      </w:pPr>
    </w:p>
    <w:p w14:paraId="126125DE" w14:textId="02328D02" w:rsidR="00D81AC1" w:rsidRPr="00BC3594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ru-RU"/>
        </w:rPr>
      </w:pPr>
    </w:p>
    <w:p w14:paraId="68582C50" w14:textId="77777777" w:rsidR="00D81AC1" w:rsidRPr="00BC3594" w:rsidRDefault="00D81AC1" w:rsidP="00430876">
      <w:pPr>
        <w:pStyle w:val="ListParagraph"/>
        <w:spacing w:after="0" w:line="240" w:lineRule="auto"/>
        <w:contextualSpacing w:val="0"/>
        <w:rPr>
          <w:rStyle w:val="normaltextrun"/>
          <w:lang w:val="ru-RU"/>
        </w:rPr>
      </w:pPr>
    </w:p>
    <w:p w14:paraId="2746D44F" w14:textId="1BA1F6DC" w:rsidR="00F15AB1" w:rsidRPr="00BC3594" w:rsidRDefault="00BC3594" w:rsidP="00FF44F6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u-RU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>Моля, посочете очакваните резултати от проекта</w:t>
      </w:r>
      <w:r w:rsidR="0057149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bg-BG"/>
        </w:rPr>
        <w:t xml:space="preserve">. </w:t>
      </w:r>
      <w:r w:rsidRPr="00BC3594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bg-BG"/>
        </w:rPr>
        <w:t>(</w:t>
      </w:r>
      <w:r w:rsidR="00A05A47">
        <w:rPr>
          <w:rFonts w:ascii="Source Sans Pro" w:hAnsi="Source Sans Pro" w:cs="Times New Roman"/>
          <w:iCs/>
          <w:sz w:val="24"/>
          <w:szCs w:val="24"/>
          <w:lang w:val="bg-BG"/>
        </w:rPr>
        <w:t>макс</w:t>
      </w:r>
      <w:r w:rsidRPr="00F80FFF">
        <w:rPr>
          <w:rFonts w:ascii="Source Sans Pro" w:hAnsi="Source Sans Pro" w:cs="Times New Roman"/>
          <w:iCs/>
          <w:sz w:val="24"/>
          <w:szCs w:val="24"/>
          <w:lang w:val="bg-BG"/>
        </w:rPr>
        <w:t xml:space="preserve">. </w:t>
      </w:r>
      <w:r w:rsidR="007B3A45" w:rsidRPr="00F80FFF">
        <w:rPr>
          <w:rFonts w:ascii="Source Sans Pro" w:hAnsi="Source Sans Pro" w:cs="Times New Roman"/>
          <w:iCs/>
          <w:sz w:val="24"/>
          <w:szCs w:val="24"/>
          <w:lang w:val="ru-RU"/>
        </w:rPr>
        <w:t>4</w:t>
      </w:r>
      <w:r w:rsidR="000B7EA3" w:rsidRPr="00F80FFF">
        <w:rPr>
          <w:rFonts w:ascii="Source Sans Pro" w:hAnsi="Source Sans Pro" w:cs="Times New Roman"/>
          <w:iCs/>
          <w:sz w:val="24"/>
          <w:szCs w:val="24"/>
          <w:lang w:val="ru-RU"/>
        </w:rPr>
        <w:t>00</w:t>
      </w:r>
      <w:r w:rsidR="00837894" w:rsidRPr="00F80FFF">
        <w:rPr>
          <w:rFonts w:ascii="Source Sans Pro" w:hAnsi="Source Sans Pro" w:cs="Times New Roman"/>
          <w:iCs/>
          <w:sz w:val="24"/>
          <w:szCs w:val="24"/>
          <w:lang w:val="ru-RU"/>
        </w:rPr>
        <w:t xml:space="preserve"> </w:t>
      </w:r>
      <w:r w:rsidRPr="00F80FFF">
        <w:rPr>
          <w:rFonts w:ascii="Source Sans Pro" w:hAnsi="Source Sans Pro" w:cs="Times New Roman"/>
          <w:iCs/>
          <w:sz w:val="24"/>
          <w:szCs w:val="24"/>
          <w:lang w:val="bg-BG"/>
        </w:rPr>
        <w:t>думи</w:t>
      </w:r>
      <w:r w:rsidR="00837894" w:rsidRPr="00BC3594">
        <w:rPr>
          <w:rFonts w:ascii="Source Sans Pro" w:hAnsi="Source Sans Pro" w:cs="Times New Roman"/>
          <w:i/>
          <w:sz w:val="24"/>
          <w:szCs w:val="24"/>
          <w:lang w:val="ru-RU"/>
        </w:rPr>
        <w:t>)</w:t>
      </w:r>
      <w:r w:rsidR="004057C1" w:rsidRPr="00BC3594">
        <w:rPr>
          <w:rFonts w:ascii="Source Sans Pro" w:hAnsi="Source Sans Pro" w:cs="Times New Roman"/>
          <w:i/>
          <w:sz w:val="24"/>
          <w:szCs w:val="24"/>
          <w:lang w:val="ru-RU"/>
        </w:rPr>
        <w:t xml:space="preserve"> </w:t>
      </w:r>
    </w:p>
    <w:p w14:paraId="1E9F4703" w14:textId="22F3607C" w:rsidR="009354B8" w:rsidRPr="00BC3594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u-RU"/>
        </w:rPr>
      </w:pP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9175"/>
      </w:tblGrid>
      <w:tr w:rsidR="00E3066E" w:rsidRPr="00F30417" w14:paraId="28F157A3" w14:textId="77777777" w:rsidTr="000659AC">
        <w:trPr>
          <w:trHeight w:val="2971"/>
        </w:trPr>
        <w:tc>
          <w:tcPr>
            <w:tcW w:w="9175" w:type="dxa"/>
          </w:tcPr>
          <w:p w14:paraId="6DAD35AE" w14:textId="77777777" w:rsidR="00E3066E" w:rsidRPr="00BC3594" w:rsidRDefault="00E3066E" w:rsidP="00DE3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sz w:val="22"/>
                <w:szCs w:val="22"/>
                <w:lang w:val="ru-RU"/>
              </w:rPr>
            </w:pPr>
          </w:p>
        </w:tc>
      </w:tr>
    </w:tbl>
    <w:p w14:paraId="118E5EA9" w14:textId="416CCAAF" w:rsidR="001B1CC6" w:rsidRPr="00BC3594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3ECE5C28" w14:textId="52ED19CE" w:rsidR="00551360" w:rsidRPr="00BC3594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5B42B001" w14:textId="7D9E6D1C" w:rsidR="00551360" w:rsidRPr="00BC3594" w:rsidRDefault="00551360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69962639" w14:textId="77777777" w:rsidR="00E3066E" w:rsidRPr="00BC3594" w:rsidRDefault="00E3066E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u-RU"/>
        </w:rPr>
      </w:pPr>
    </w:p>
    <w:p w14:paraId="1698C132" w14:textId="12E62742" w:rsidR="004057C1" w:rsidRPr="00BC3594" w:rsidRDefault="00BC3594" w:rsidP="00BC3594">
      <w:pPr>
        <w:pStyle w:val="ListParagraph"/>
        <w:numPr>
          <w:ilvl w:val="0"/>
          <w:numId w:val="2"/>
        </w:numPr>
        <w:spacing w:line="240" w:lineRule="auto"/>
        <w:ind w:left="714" w:hanging="357"/>
        <w:rPr>
          <w:rFonts w:ascii="Source Sans Pro" w:hAnsi="Source Sans Pro" w:cstheme="minorBidi"/>
          <w:b/>
          <w:bCs/>
          <w:sz w:val="24"/>
          <w:szCs w:val="24"/>
          <w:lang w:val="ru-RU"/>
        </w:rPr>
      </w:pP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lastRenderedPageBreak/>
        <w:t>Моля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опишете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планираните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дейности 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(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какво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кой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как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кога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къде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),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които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ще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бъдат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изпълнени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за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постигане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на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резултата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(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ите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)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целта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(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ите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)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на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проекта</w:t>
      </w:r>
      <w:r w:rsidR="001C3399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>.</w:t>
      </w:r>
      <w:r w:rsidRPr="00A05A47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  <w:t xml:space="preserve"> 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nl-NL"/>
        </w:rPr>
        <w:t>(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макс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nl-NL"/>
        </w:rPr>
        <w:t xml:space="preserve">. </w:t>
      </w:r>
      <w:r w:rsidRPr="00BC3594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400 думи)</w:t>
      </w:r>
    </w:p>
    <w:p w14:paraId="5B02AB9F" w14:textId="6132F002" w:rsidR="004057C1" w:rsidRPr="00BC3594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E3066E" w:rsidRPr="00F30417" w14:paraId="466741B6" w14:textId="77777777" w:rsidTr="000659AC">
        <w:trPr>
          <w:trHeight w:val="831"/>
        </w:trPr>
        <w:tc>
          <w:tcPr>
            <w:tcW w:w="8820" w:type="dxa"/>
          </w:tcPr>
          <w:p w14:paraId="5B689B3C" w14:textId="77777777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535E123D" w14:textId="31DF569A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600A1BE6" w14:textId="33D937B8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2F3B4DD5" w14:textId="1AA7811C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2710E09F" w14:textId="2A6305AD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33DD7B5D" w14:textId="5102ABD2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  <w:p w14:paraId="4CD94635" w14:textId="43AB3B0B" w:rsidR="00E3066E" w:rsidRPr="00BC3594" w:rsidRDefault="00E3066E" w:rsidP="004057C1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7A2E70B6" w14:textId="4757805F" w:rsidR="004057C1" w:rsidRPr="00BC3594" w:rsidRDefault="004057C1" w:rsidP="004057C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u-RU"/>
        </w:rPr>
      </w:pPr>
    </w:p>
    <w:p w14:paraId="77292D28" w14:textId="664EBAF4" w:rsidR="006B2B3D" w:rsidRPr="00BC3594" w:rsidRDefault="006B2B3D" w:rsidP="006B2B3D">
      <w:pPr>
        <w:spacing w:after="0" w:line="276" w:lineRule="auto"/>
        <w:jc w:val="both"/>
        <w:rPr>
          <w:rFonts w:ascii="Sylfaen" w:hAnsi="Sylfaen"/>
          <w:b/>
          <w:bCs/>
          <w:sz w:val="24"/>
          <w:szCs w:val="24"/>
          <w:lang w:val="ru-RU"/>
        </w:rPr>
      </w:pPr>
    </w:p>
    <w:p w14:paraId="70EC961D" w14:textId="277A1E39" w:rsidR="0036004A" w:rsidRPr="0036004A" w:rsidRDefault="0036004A" w:rsidP="0036004A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/>
          <w:sz w:val="24"/>
          <w:szCs w:val="24"/>
        </w:rPr>
      </w:pPr>
      <w:r w:rsidRPr="0036004A">
        <w:rPr>
          <w:rFonts w:ascii="Source Sans Pro" w:hAnsi="Source Sans Pro"/>
          <w:b/>
          <w:sz w:val="24"/>
          <w:szCs w:val="24"/>
        </w:rPr>
        <w:t>Моля, посочете целевата(ите) група(и) на проекта</w:t>
      </w:r>
      <w:r w:rsidR="001C3399">
        <w:rPr>
          <w:rFonts w:ascii="Source Sans Pro" w:hAnsi="Source Sans Pro"/>
          <w:b/>
          <w:sz w:val="24"/>
          <w:szCs w:val="24"/>
          <w:lang w:val="bg-BG"/>
        </w:rPr>
        <w:t>.</w:t>
      </w:r>
      <w:r w:rsidRPr="0036004A">
        <w:rPr>
          <w:rFonts w:ascii="Source Sans Pro" w:hAnsi="Source Sans Pro"/>
          <w:b/>
          <w:sz w:val="24"/>
          <w:szCs w:val="24"/>
        </w:rPr>
        <w:t xml:space="preserve"> </w:t>
      </w:r>
      <w:r w:rsidRPr="0036004A">
        <w:rPr>
          <w:rStyle w:val="normaltextrun"/>
          <w:rFonts w:ascii="Source Sans Pro" w:hAnsi="Source Sans Pro" w:cstheme="minorBidi"/>
          <w:sz w:val="24"/>
          <w:szCs w:val="24"/>
        </w:rPr>
        <w:t xml:space="preserve">(макс. </w:t>
      </w:r>
      <w:r w:rsidRPr="0036004A">
        <w:rPr>
          <w:rStyle w:val="normaltextrun"/>
          <w:rFonts w:ascii="Source Sans Pro" w:hAnsi="Source Sans Pro" w:cstheme="minorBidi"/>
          <w:sz w:val="24"/>
          <w:szCs w:val="24"/>
          <w:lang w:val="bg-BG"/>
        </w:rPr>
        <w:t>2</w:t>
      </w:r>
      <w:r w:rsidRPr="0036004A">
        <w:rPr>
          <w:rStyle w:val="normaltextrun"/>
          <w:rFonts w:ascii="Source Sans Pro" w:hAnsi="Source Sans Pro" w:cstheme="minorBidi"/>
          <w:sz w:val="24"/>
          <w:szCs w:val="24"/>
          <w:lang w:val="ru-RU"/>
        </w:rPr>
        <w:t>00 думи)</w:t>
      </w:r>
    </w:p>
    <w:p w14:paraId="7EF04057" w14:textId="3D9EC18C" w:rsidR="00E3066E" w:rsidRPr="0036004A" w:rsidRDefault="00E3066E" w:rsidP="005E2760">
      <w:pPr>
        <w:spacing w:after="0" w:line="240" w:lineRule="auto"/>
        <w:rPr>
          <w:rFonts w:ascii="Source Sans Pro" w:hAnsi="Source Sans Pro"/>
          <w:b/>
          <w:sz w:val="24"/>
          <w:szCs w:val="24"/>
          <w:lang w:val="hy-AM"/>
        </w:rPr>
      </w:pPr>
    </w:p>
    <w:tbl>
      <w:tblPr>
        <w:tblStyle w:val="TableGrid"/>
        <w:tblW w:w="8725" w:type="dxa"/>
        <w:tblInd w:w="360" w:type="dxa"/>
        <w:tblLook w:val="04A0" w:firstRow="1" w:lastRow="0" w:firstColumn="1" w:lastColumn="0" w:noHBand="0" w:noVBand="1"/>
      </w:tblPr>
      <w:tblGrid>
        <w:gridCol w:w="8725"/>
      </w:tblGrid>
      <w:tr w:rsidR="00C5323F" w:rsidRPr="00F30417" w14:paraId="54C87EBA" w14:textId="77777777" w:rsidTr="000659AC">
        <w:trPr>
          <w:trHeight w:val="2455"/>
        </w:trPr>
        <w:tc>
          <w:tcPr>
            <w:tcW w:w="8725" w:type="dxa"/>
          </w:tcPr>
          <w:p w14:paraId="040F29F0" w14:textId="77777777" w:rsidR="00C5323F" w:rsidRPr="0036004A" w:rsidRDefault="00C5323F" w:rsidP="00E3066E">
            <w:pPr>
              <w:pStyle w:val="ListParagraph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ru-RU"/>
              </w:rPr>
            </w:pPr>
          </w:p>
        </w:tc>
      </w:tr>
    </w:tbl>
    <w:p w14:paraId="0C829C73" w14:textId="4899135F" w:rsidR="00795B45" w:rsidRPr="0036004A" w:rsidDel="00571495" w:rsidRDefault="00795B45" w:rsidP="0036004A">
      <w:pPr>
        <w:spacing w:after="0" w:line="240" w:lineRule="auto"/>
        <w:rPr>
          <w:del w:id="0" w:author="Vesy Deyanova" w:date="2025-07-02T17:23:00Z" w16du:dateUtc="2025-07-02T14:23:00Z"/>
          <w:rFonts w:ascii="Source Sans Pro" w:hAnsi="Source Sans Pro"/>
          <w:b/>
          <w:color w:val="000000" w:themeColor="text1"/>
          <w:sz w:val="24"/>
          <w:szCs w:val="24"/>
          <w:lang w:val="ru-RU"/>
        </w:rPr>
      </w:pPr>
    </w:p>
    <w:p w14:paraId="33890E6F" w14:textId="77777777" w:rsidR="00795B45" w:rsidRPr="0036004A" w:rsidDel="00571495" w:rsidRDefault="00795B45" w:rsidP="00E3066E">
      <w:pPr>
        <w:pStyle w:val="ListParagraph"/>
        <w:spacing w:after="0" w:line="240" w:lineRule="auto"/>
        <w:contextualSpacing w:val="0"/>
        <w:rPr>
          <w:del w:id="1" w:author="Vesy Deyanova" w:date="2025-07-02T17:23:00Z" w16du:dateUtc="2025-07-02T14:23:00Z"/>
          <w:rFonts w:ascii="Source Sans Pro" w:hAnsi="Source Sans Pro"/>
          <w:b/>
          <w:color w:val="000000" w:themeColor="text1"/>
          <w:sz w:val="24"/>
          <w:szCs w:val="24"/>
          <w:lang w:val="ru-RU"/>
        </w:rPr>
      </w:pPr>
    </w:p>
    <w:p w14:paraId="40EFA631" w14:textId="1CA6F240" w:rsidR="00C5323F" w:rsidRPr="00AE158A" w:rsidRDefault="00C5323F" w:rsidP="00AE158A">
      <w:pPr>
        <w:spacing w:after="0" w:line="240" w:lineRule="auto"/>
        <w:rPr>
          <w:rFonts w:ascii="Source Sans Pro" w:hAnsi="Source Sans Pro"/>
          <w:b/>
          <w:color w:val="000000" w:themeColor="text1"/>
          <w:sz w:val="24"/>
          <w:szCs w:val="24"/>
          <w:lang w:val="ru-RU"/>
        </w:rPr>
      </w:pPr>
    </w:p>
    <w:p w14:paraId="73C55D61" w14:textId="77777777" w:rsidR="00551360" w:rsidRDefault="00551360" w:rsidP="005E2760">
      <w:pPr>
        <w:spacing w:after="0" w:line="240" w:lineRule="auto"/>
        <w:rPr>
          <w:rFonts w:ascii="Source Sans Pro" w:hAnsi="Source Sans Pro" w:cs="Segoe UI"/>
          <w:b/>
          <w:color w:val="000000" w:themeColor="text1"/>
          <w:sz w:val="24"/>
          <w:szCs w:val="24"/>
          <w:lang w:val="en-GB"/>
        </w:rPr>
      </w:pPr>
    </w:p>
    <w:p w14:paraId="1960F327" w14:textId="3BE5DDB3" w:rsidR="000B7EA3" w:rsidRPr="00AE158A" w:rsidRDefault="00E31F19" w:rsidP="0036004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sz w:val="24"/>
          <w:szCs w:val="24"/>
          <w:lang w:val="en-GB"/>
        </w:rPr>
      </w:pPr>
      <w:r>
        <w:rPr>
          <w:rFonts w:ascii="Source Sans Pro" w:hAnsi="Source Sans Pro" w:cs="Times New Roman"/>
          <w:b/>
          <w:sz w:val="24"/>
          <w:szCs w:val="24"/>
          <w:lang w:val="bg-BG"/>
        </w:rPr>
        <w:t>Моля, представете вашия план за оценка на успеха на проекта, включително индикаторите, свързани с равенство между половете и социално включване (</w:t>
      </w:r>
      <w:r w:rsidRPr="00AE158A">
        <w:rPr>
          <w:rFonts w:ascii="Source Sans Pro" w:hAnsi="Source Sans Pro" w:cs="Times New Roman"/>
          <w:b/>
          <w:sz w:val="24"/>
          <w:szCs w:val="24"/>
          <w:lang w:val="en-GB"/>
        </w:rPr>
        <w:t>GESI</w:t>
      </w:r>
      <w:r w:rsidRPr="00E31F19">
        <w:rPr>
          <w:rFonts w:ascii="Source Sans Pro" w:hAnsi="Source Sans Pro" w:cs="Times New Roman"/>
          <w:b/>
          <w:sz w:val="24"/>
          <w:szCs w:val="24"/>
          <w:lang w:val="ru-RU"/>
        </w:rPr>
        <w:t>)</w:t>
      </w:r>
      <w:r>
        <w:rPr>
          <w:rFonts w:ascii="Source Sans Pro" w:hAnsi="Source Sans Pro" w:cs="Times New Roman"/>
          <w:b/>
          <w:sz w:val="24"/>
          <w:szCs w:val="24"/>
          <w:lang w:val="bg-BG"/>
        </w:rPr>
        <w:t xml:space="preserve">. </w:t>
      </w:r>
      <w:r w:rsidRPr="00E31F19">
        <w:rPr>
          <w:rFonts w:ascii="Source Sans Pro" w:hAnsi="Source Sans Pro" w:cs="Times New Roman"/>
          <w:sz w:val="24"/>
          <w:szCs w:val="24"/>
          <w:lang w:val="bg-BG"/>
        </w:rPr>
        <w:t>(макс. 300 думи)</w:t>
      </w:r>
    </w:p>
    <w:p w14:paraId="473E44B8" w14:textId="48C2BBD3" w:rsidR="004057C1" w:rsidRPr="00AE158A" w:rsidRDefault="004057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tbl>
      <w:tblPr>
        <w:tblStyle w:val="TableGrid"/>
        <w:tblW w:w="8841" w:type="dxa"/>
        <w:tblInd w:w="265" w:type="dxa"/>
        <w:tblLook w:val="04A0" w:firstRow="1" w:lastRow="0" w:firstColumn="1" w:lastColumn="0" w:noHBand="0" w:noVBand="1"/>
      </w:tblPr>
      <w:tblGrid>
        <w:gridCol w:w="8841"/>
      </w:tblGrid>
      <w:tr w:rsidR="00C5323F" w:rsidRPr="00AE158A" w14:paraId="13A49BC8" w14:textId="77777777" w:rsidTr="000659AC">
        <w:trPr>
          <w:trHeight w:val="2086"/>
        </w:trPr>
        <w:tc>
          <w:tcPr>
            <w:tcW w:w="8841" w:type="dxa"/>
          </w:tcPr>
          <w:p w14:paraId="2F240370" w14:textId="77777777" w:rsidR="00C5323F" w:rsidRPr="00AE158A" w:rsidRDefault="00C5323F" w:rsidP="00E55F5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ajorEastAsia" w:hAnsi="Source Sans Pro" w:cs="Calibri"/>
                <w:b/>
                <w:bCs/>
                <w:sz w:val="22"/>
                <w:szCs w:val="22"/>
              </w:rPr>
            </w:pPr>
          </w:p>
        </w:tc>
      </w:tr>
    </w:tbl>
    <w:p w14:paraId="15600603" w14:textId="2A2AB7C0" w:rsidR="00D81AC1" w:rsidRPr="00AE158A" w:rsidRDefault="00D81A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43D7F7D3" w14:textId="77777777" w:rsidR="00D81AC1" w:rsidRPr="00AE158A" w:rsidRDefault="00D81AC1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3A317B1C" w14:textId="77777777" w:rsidR="006E727C" w:rsidRPr="00AE158A" w:rsidRDefault="006E727C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7110A4C1" w14:textId="713E0DB1" w:rsidR="005539DF" w:rsidRPr="00AE158A" w:rsidRDefault="00893780" w:rsidP="0036004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iCs/>
        </w:rPr>
      </w:pPr>
      <w:r>
        <w:rPr>
          <w:rFonts w:ascii="Source Sans Pro" w:eastAsiaTheme="minorEastAsia" w:hAnsi="Source Sans Pro" w:cstheme="minorBidi"/>
          <w:b/>
          <w:bCs/>
          <w:lang w:val="bg-BG"/>
        </w:rPr>
        <w:t>Какви</w:t>
      </w:r>
      <w:r w:rsidR="00E31F19">
        <w:rPr>
          <w:rFonts w:ascii="Source Sans Pro" w:eastAsiaTheme="minorEastAsia" w:hAnsi="Source Sans Pro" w:cstheme="minorBidi"/>
          <w:b/>
          <w:bCs/>
          <w:lang w:val="bg-BG"/>
        </w:rPr>
        <w:t xml:space="preserve"> </w:t>
      </w:r>
      <w:r>
        <w:rPr>
          <w:rFonts w:ascii="Source Sans Pro" w:eastAsiaTheme="minorEastAsia" w:hAnsi="Source Sans Pro" w:cstheme="minorBidi"/>
          <w:b/>
          <w:bCs/>
          <w:lang w:val="bg-BG"/>
        </w:rPr>
        <w:t xml:space="preserve">биха могли да бъдат основните предизвикателства или рискове при реализирането на проекта? Как ще смекчите </w:t>
      </w:r>
      <w:r w:rsidR="00A94087">
        <w:rPr>
          <w:rFonts w:ascii="Source Sans Pro" w:eastAsiaTheme="minorEastAsia" w:hAnsi="Source Sans Pro" w:cstheme="minorBidi"/>
          <w:b/>
          <w:bCs/>
          <w:lang w:val="bg-BG"/>
        </w:rPr>
        <w:t xml:space="preserve">тези </w:t>
      </w:r>
      <w:r>
        <w:rPr>
          <w:rFonts w:ascii="Source Sans Pro" w:eastAsiaTheme="minorEastAsia" w:hAnsi="Source Sans Pro" w:cstheme="minorBidi"/>
          <w:b/>
          <w:bCs/>
          <w:lang w:val="bg-BG"/>
        </w:rPr>
        <w:t xml:space="preserve">рисковете? </w:t>
      </w:r>
      <w:r>
        <w:rPr>
          <w:rFonts w:ascii="Source Sans Pro" w:eastAsiaTheme="minorEastAsia" w:hAnsi="Source Sans Pro"/>
          <w:i/>
        </w:rPr>
        <w:t>(</w:t>
      </w:r>
      <w:r w:rsidRPr="00AE158A">
        <w:rPr>
          <w:rFonts w:ascii="Source Sans Pro" w:eastAsiaTheme="minorEastAsia" w:hAnsi="Source Sans Pro"/>
          <w:iCs/>
          <w:lang w:val="bg-BG"/>
        </w:rPr>
        <w:t>макс.</w:t>
      </w:r>
      <w:r w:rsidR="00DC08B4" w:rsidRPr="00AE158A">
        <w:rPr>
          <w:rFonts w:ascii="Source Sans Pro" w:eastAsiaTheme="minorEastAsia" w:hAnsi="Source Sans Pro"/>
          <w:iCs/>
        </w:rPr>
        <w:t xml:space="preserve"> </w:t>
      </w:r>
      <w:r w:rsidR="00E3066E" w:rsidRPr="00AE158A">
        <w:rPr>
          <w:rFonts w:ascii="Source Sans Pro" w:eastAsiaTheme="minorEastAsia" w:hAnsi="Source Sans Pro"/>
          <w:iCs/>
        </w:rPr>
        <w:t>250</w:t>
      </w:r>
      <w:r w:rsidRPr="00AE158A">
        <w:rPr>
          <w:rFonts w:ascii="Source Sans Pro" w:eastAsiaTheme="minorEastAsia" w:hAnsi="Source Sans Pro"/>
          <w:iCs/>
        </w:rPr>
        <w:t xml:space="preserve"> </w:t>
      </w:r>
      <w:r w:rsidRPr="00AE158A">
        <w:rPr>
          <w:rFonts w:ascii="Source Sans Pro" w:eastAsiaTheme="minorEastAsia" w:hAnsi="Source Sans Pro"/>
          <w:iCs/>
          <w:lang w:val="bg-BG"/>
        </w:rPr>
        <w:t>думи</w:t>
      </w:r>
      <w:r w:rsidR="00DC08B4" w:rsidRPr="00AE158A">
        <w:rPr>
          <w:rFonts w:ascii="Source Sans Pro" w:eastAsiaTheme="minorEastAsia" w:hAnsi="Source Sans Pro"/>
          <w:iCs/>
        </w:rPr>
        <w:t>)</w:t>
      </w:r>
    </w:p>
    <w:tbl>
      <w:tblPr>
        <w:tblStyle w:val="TableGrid"/>
        <w:tblpPr w:leftFromText="180" w:rightFromText="180" w:vertAnchor="text" w:horzAnchor="margin" w:tblpXSpec="right" w:tblpY="512"/>
        <w:tblW w:w="8868" w:type="dxa"/>
        <w:tblLook w:val="04A0" w:firstRow="1" w:lastRow="0" w:firstColumn="1" w:lastColumn="0" w:noHBand="0" w:noVBand="1"/>
      </w:tblPr>
      <w:tblGrid>
        <w:gridCol w:w="8868"/>
      </w:tblGrid>
      <w:tr w:rsidR="00C5323F" w:rsidRPr="00CD6BB7" w14:paraId="1DE4BA2C" w14:textId="77777777" w:rsidTr="000659AC">
        <w:trPr>
          <w:trHeight w:val="1398"/>
        </w:trPr>
        <w:tc>
          <w:tcPr>
            <w:tcW w:w="8868" w:type="dxa"/>
          </w:tcPr>
          <w:p w14:paraId="506A6D02" w14:textId="77777777" w:rsidR="00C5323F" w:rsidRPr="00CD6BB7" w:rsidRDefault="00C5323F" w:rsidP="00A3545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eastAsiaTheme="minorEastAsia" w:hAnsi="Source Sans Pro" w:cstheme="minorBidi"/>
              </w:rPr>
            </w:pPr>
          </w:p>
        </w:tc>
      </w:tr>
    </w:tbl>
    <w:p w14:paraId="61CDAA3A" w14:textId="6A3DF137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55BCC4E" w14:textId="6390F528" w:rsidR="00E3066E" w:rsidRPr="00CD6BB7" w:rsidRDefault="00E3066E" w:rsidP="00E3066E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eastAsiaTheme="minorEastAsia" w:hAnsi="Source Sans Pro" w:cstheme="minorBidi"/>
          <w:b/>
          <w:bCs/>
          <w:lang w:val="nl-NL"/>
        </w:rPr>
      </w:pPr>
    </w:p>
    <w:p w14:paraId="6901C6D2" w14:textId="5E5630D9" w:rsidR="00E3066E" w:rsidRDefault="00E3066E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5BDC39" w14:textId="53DC1EC2" w:rsidR="000659AC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25016DB7" w14:textId="77777777" w:rsidR="000659AC" w:rsidRPr="00CD6BB7" w:rsidRDefault="000659AC" w:rsidP="00A35451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</w:rPr>
      </w:pPr>
    </w:p>
    <w:p w14:paraId="3D16C3DA" w14:textId="45E2C9EC" w:rsidR="00E3066E" w:rsidRPr="00A94087" w:rsidRDefault="006A7B8F" w:rsidP="0036004A">
      <w:pPr>
        <w:pStyle w:val="ListParagraph"/>
        <w:numPr>
          <w:ilvl w:val="0"/>
          <w:numId w:val="2"/>
        </w:numPr>
        <w:spacing w:line="276" w:lineRule="auto"/>
        <w:rPr>
          <w:rFonts w:ascii="Source Sans Pro" w:hAnsi="Source Sans Pro" w:cstheme="minorBidi"/>
          <w:sz w:val="24"/>
          <w:szCs w:val="24"/>
          <w:lang w:val="ru-RU"/>
        </w:rPr>
      </w:pPr>
      <w:r>
        <w:rPr>
          <w:rFonts w:ascii="Source Sans Pro" w:hAnsi="Source Sans Pro" w:cstheme="minorBidi"/>
          <w:b/>
          <w:sz w:val="24"/>
          <w:szCs w:val="24"/>
          <w:lang w:val="bg-BG"/>
        </w:rPr>
        <w:t xml:space="preserve">Каква ще бъде добавената стойност на този проект за по-нататъшното развитие на вашата организация? Как ще включите резултатите от проекта в бъдещето </w:t>
      </w:r>
      <w:r w:rsidR="004939A6">
        <w:rPr>
          <w:rFonts w:ascii="Source Sans Pro" w:hAnsi="Source Sans Pro" w:cstheme="minorBidi"/>
          <w:b/>
          <w:sz w:val="24"/>
          <w:szCs w:val="24"/>
          <w:lang w:val="bg-BG"/>
        </w:rPr>
        <w:t>си планиране</w:t>
      </w:r>
      <w:r>
        <w:rPr>
          <w:rFonts w:ascii="Source Sans Pro" w:hAnsi="Source Sans Pro" w:cstheme="minorBidi"/>
          <w:b/>
          <w:sz w:val="24"/>
          <w:szCs w:val="24"/>
          <w:lang w:val="bg-BG"/>
        </w:rPr>
        <w:t xml:space="preserve">? </w:t>
      </w:r>
      <w:r w:rsidRPr="00AE158A">
        <w:rPr>
          <w:rFonts w:ascii="Source Sans Pro" w:hAnsi="Source Sans Pro" w:cstheme="minorBidi"/>
          <w:iCs/>
          <w:sz w:val="24"/>
          <w:szCs w:val="24"/>
          <w:lang w:val="bg-BG"/>
        </w:rPr>
        <w:t>(макс.</w:t>
      </w:r>
      <w:r w:rsidRPr="00AE158A">
        <w:rPr>
          <w:rFonts w:ascii="Source Sans Pro" w:hAnsi="Source Sans Pro" w:cstheme="minorBidi"/>
          <w:iCs/>
          <w:sz w:val="24"/>
          <w:szCs w:val="24"/>
          <w:lang w:val="ru-RU"/>
        </w:rPr>
        <w:t xml:space="preserve"> 300 </w:t>
      </w:r>
      <w:r w:rsidRPr="00AE158A">
        <w:rPr>
          <w:rFonts w:ascii="Source Sans Pro" w:hAnsi="Source Sans Pro" w:cstheme="minorBidi"/>
          <w:iCs/>
          <w:sz w:val="24"/>
          <w:szCs w:val="24"/>
          <w:lang w:val="bg-BG"/>
        </w:rPr>
        <w:t>думи</w:t>
      </w:r>
      <w:r w:rsidR="00E3066E" w:rsidRPr="00AE158A">
        <w:rPr>
          <w:rFonts w:ascii="Source Sans Pro" w:hAnsi="Source Sans Pro" w:cstheme="minorBidi"/>
          <w:iCs/>
          <w:sz w:val="24"/>
          <w:szCs w:val="24"/>
          <w:lang w:val="ru-RU"/>
        </w:rPr>
        <w:t>).</w:t>
      </w:r>
    </w:p>
    <w:tbl>
      <w:tblPr>
        <w:tblStyle w:val="TableGrid"/>
        <w:tblW w:w="8801" w:type="dxa"/>
        <w:tblInd w:w="236" w:type="dxa"/>
        <w:tblLook w:val="04A0" w:firstRow="1" w:lastRow="0" w:firstColumn="1" w:lastColumn="0" w:noHBand="0" w:noVBand="1"/>
      </w:tblPr>
      <w:tblGrid>
        <w:gridCol w:w="8801"/>
      </w:tblGrid>
      <w:tr w:rsidR="00C5323F" w:rsidRPr="00CD6BB7" w14:paraId="6BDEEA3C" w14:textId="77777777" w:rsidTr="00A35451">
        <w:trPr>
          <w:trHeight w:val="2535"/>
        </w:trPr>
        <w:tc>
          <w:tcPr>
            <w:tcW w:w="8801" w:type="dxa"/>
          </w:tcPr>
          <w:p w14:paraId="21D10CA5" w14:textId="77777777" w:rsidR="00C5323F" w:rsidRPr="00A94087" w:rsidRDefault="00C5323F" w:rsidP="00E3066E">
            <w:pPr>
              <w:rPr>
                <w:rFonts w:ascii="Source Sans Pro" w:hAnsi="Source Sans Pro"/>
                <w:sz w:val="24"/>
                <w:szCs w:val="24"/>
                <w:lang w:val="ru-RU"/>
              </w:rPr>
            </w:pPr>
          </w:p>
        </w:tc>
      </w:tr>
    </w:tbl>
    <w:p w14:paraId="3A8D1443" w14:textId="6F3CC6F6" w:rsidR="00A35451" w:rsidRPr="00A94087" w:rsidRDefault="00A35451" w:rsidP="00E3066E">
      <w:pPr>
        <w:rPr>
          <w:rFonts w:ascii="Source Sans Pro" w:hAnsi="Source Sans Pro"/>
          <w:sz w:val="24"/>
          <w:szCs w:val="24"/>
          <w:lang w:val="ru-RU"/>
        </w:rPr>
      </w:pPr>
    </w:p>
    <w:p w14:paraId="7D0D4392" w14:textId="6BA38236" w:rsidR="00E3066E" w:rsidRPr="0067761B" w:rsidRDefault="0067761B" w:rsidP="0036004A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sz w:val="24"/>
          <w:szCs w:val="24"/>
          <w:lang w:val="ru-RU"/>
        </w:rPr>
      </w:pPr>
      <w:r>
        <w:rPr>
          <w:rFonts w:ascii="Source Sans Pro" w:hAnsi="Source Sans Pro" w:cstheme="minorBidi"/>
          <w:b/>
          <w:sz w:val="24"/>
          <w:szCs w:val="24"/>
          <w:lang w:val="bg-BG"/>
        </w:rPr>
        <w:t>Каква е продължителността на проекта</w:t>
      </w:r>
      <w:r w:rsidR="00E3066E" w:rsidRPr="0067761B">
        <w:rPr>
          <w:rFonts w:ascii="Source Sans Pro" w:hAnsi="Source Sans Pro" w:cstheme="minorBidi"/>
          <w:b/>
          <w:sz w:val="24"/>
          <w:szCs w:val="24"/>
          <w:lang w:val="ru-RU"/>
        </w:rPr>
        <w:t xml:space="preserve"> (</w:t>
      </w:r>
      <w:r>
        <w:rPr>
          <w:rFonts w:ascii="Source Sans Pro" w:hAnsi="Source Sans Pro" w:cstheme="minorBidi"/>
          <w:b/>
          <w:sz w:val="24"/>
          <w:szCs w:val="24"/>
          <w:lang w:val="bg-BG"/>
        </w:rPr>
        <w:t>начална и крайна дата</w:t>
      </w:r>
      <w:r w:rsidR="00E3066E" w:rsidRPr="0067761B">
        <w:rPr>
          <w:rFonts w:ascii="Source Sans Pro" w:hAnsi="Source Sans Pro" w:cstheme="minorBidi"/>
          <w:b/>
          <w:sz w:val="24"/>
          <w:szCs w:val="24"/>
          <w:lang w:val="ru-RU"/>
        </w:rPr>
        <w:t xml:space="preserve"> / </w:t>
      </w:r>
      <w:r w:rsidR="002A0D25">
        <w:rPr>
          <w:rFonts w:ascii="Source Sans Pro" w:hAnsi="Source Sans Pro" w:cstheme="minorBidi"/>
          <w:b/>
          <w:sz w:val="24"/>
          <w:szCs w:val="24"/>
          <w:lang w:val="bg-BG"/>
        </w:rPr>
        <w:t>брой месеци</w:t>
      </w:r>
      <w:r w:rsidR="00E3066E" w:rsidRPr="0067761B">
        <w:rPr>
          <w:rFonts w:ascii="Source Sans Pro" w:hAnsi="Source Sans Pro" w:cstheme="minorBidi"/>
          <w:b/>
          <w:sz w:val="24"/>
          <w:szCs w:val="24"/>
          <w:lang w:val="ru-RU"/>
        </w:rPr>
        <w:t>)?</w:t>
      </w:r>
    </w:p>
    <w:tbl>
      <w:tblPr>
        <w:tblStyle w:val="TableGrid"/>
        <w:tblW w:w="8820" w:type="dxa"/>
        <w:tblInd w:w="175" w:type="dxa"/>
        <w:tblLook w:val="04A0" w:firstRow="1" w:lastRow="0" w:firstColumn="1" w:lastColumn="0" w:noHBand="0" w:noVBand="1"/>
      </w:tblPr>
      <w:tblGrid>
        <w:gridCol w:w="8820"/>
      </w:tblGrid>
      <w:tr w:rsidR="00C5323F" w:rsidRPr="00AE158A" w14:paraId="3910E705" w14:textId="77777777" w:rsidTr="000659AC">
        <w:trPr>
          <w:trHeight w:val="1440"/>
        </w:trPr>
        <w:tc>
          <w:tcPr>
            <w:tcW w:w="8820" w:type="dxa"/>
          </w:tcPr>
          <w:p w14:paraId="6B1FABDB" w14:textId="77777777" w:rsidR="00C5323F" w:rsidRPr="0067761B" w:rsidRDefault="00C5323F" w:rsidP="000735A5">
            <w:pPr>
              <w:rPr>
                <w:sz w:val="26"/>
                <w:szCs w:val="26"/>
                <w:lang w:val="ru-RU"/>
              </w:rPr>
            </w:pPr>
          </w:p>
        </w:tc>
      </w:tr>
    </w:tbl>
    <w:p w14:paraId="76830752" w14:textId="6BAC6F7C" w:rsidR="00C5323F" w:rsidRPr="0067761B" w:rsidRDefault="00C5323F" w:rsidP="000735A5">
      <w:pPr>
        <w:rPr>
          <w:sz w:val="26"/>
          <w:szCs w:val="26"/>
          <w:lang w:val="ru-RU"/>
        </w:rPr>
      </w:pPr>
    </w:p>
    <w:p w14:paraId="6070765F" w14:textId="491C4CC9" w:rsidR="00C5323F" w:rsidRPr="0067761B" w:rsidRDefault="00C5323F" w:rsidP="000735A5">
      <w:pPr>
        <w:rPr>
          <w:sz w:val="26"/>
          <w:szCs w:val="26"/>
          <w:lang w:val="ru-RU"/>
        </w:rPr>
      </w:pPr>
    </w:p>
    <w:p w14:paraId="334F3BC1" w14:textId="77777777" w:rsidR="002A0D25" w:rsidRPr="00241848" w:rsidRDefault="002A0D25" w:rsidP="002A0D25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u w:val="single"/>
          <w:lang w:val="bg-BG"/>
        </w:rPr>
      </w:pPr>
      <w:r>
        <w:rPr>
          <w:rFonts w:ascii="Source Sans Pro" w:eastAsiaTheme="minorEastAsia" w:hAnsi="Source Sans Pro" w:cstheme="minorBidi"/>
          <w:b/>
          <w:bCs/>
          <w:lang w:val="bg-BG"/>
        </w:rPr>
        <w:t>Моля да посочите общата стойност на искания бюджет в евро</w:t>
      </w:r>
      <w:r w:rsidRPr="00241848">
        <w:rPr>
          <w:rFonts w:ascii="Source Sans Pro" w:eastAsiaTheme="minorEastAsia" w:hAnsi="Source Sans Pro" w:cstheme="minorBidi"/>
          <w:b/>
          <w:bCs/>
          <w:lang w:val="bg-BG"/>
        </w:rPr>
        <w:t xml:space="preserve"> (</w:t>
      </w:r>
      <w:r>
        <w:rPr>
          <w:rFonts w:ascii="Source Sans Pro" w:eastAsiaTheme="minorEastAsia" w:hAnsi="Source Sans Pro" w:cstheme="minorBidi"/>
          <w:b/>
          <w:bCs/>
          <w:u w:val="single"/>
          <w:lang w:val="bg-BG"/>
        </w:rPr>
        <w:t>размерът следва да съвпада с общия размер, посочен в приложения бюджет</w:t>
      </w:r>
      <w:r w:rsidRPr="00241848">
        <w:rPr>
          <w:rFonts w:ascii="Source Sans Pro" w:eastAsiaTheme="minorEastAsia" w:hAnsi="Source Sans Pro" w:cstheme="minorBidi"/>
          <w:b/>
          <w:bCs/>
          <w:u w:val="single"/>
          <w:lang w:val="bg-BG"/>
        </w:rPr>
        <w:t>)</w:t>
      </w:r>
      <w:r w:rsidRPr="00241848" w:rsidDel="002C7950">
        <w:rPr>
          <w:rFonts w:ascii="Source Sans Pro" w:eastAsiaTheme="minorEastAsia" w:hAnsi="Source Sans Pro" w:cstheme="minorBidi"/>
          <w:b/>
          <w:bCs/>
          <w:u w:val="single"/>
          <w:lang w:val="bg-BG"/>
        </w:rPr>
        <w:t xml:space="preserve"> </w:t>
      </w:r>
    </w:p>
    <w:p w14:paraId="579D67C6" w14:textId="77777777" w:rsidR="001A257D" w:rsidRPr="002A0D25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lang w:val="bg-BG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AE158A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2A0D25" w:rsidRDefault="002C7950" w:rsidP="0036004A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</w:tc>
      </w:tr>
    </w:tbl>
    <w:p w14:paraId="27E120E7" w14:textId="1291EA1A" w:rsidR="00472257" w:rsidRDefault="00472257" w:rsidP="000735A5">
      <w:pPr>
        <w:rPr>
          <w:ins w:id="2" w:author="Vesy Deyanova" w:date="2025-07-02T17:23:00Z" w16du:dateUtc="2025-07-02T14:23:00Z"/>
          <w:sz w:val="26"/>
          <w:szCs w:val="26"/>
          <w:lang w:val="ru-RU"/>
        </w:rPr>
      </w:pPr>
    </w:p>
    <w:p w14:paraId="5BA37A48" w14:textId="77777777" w:rsidR="00571495" w:rsidRPr="002A0D25" w:rsidRDefault="00571495" w:rsidP="000735A5">
      <w:pPr>
        <w:rPr>
          <w:sz w:val="26"/>
          <w:szCs w:val="26"/>
          <w:lang w:val="ru-RU"/>
        </w:rPr>
      </w:pPr>
    </w:p>
    <w:p w14:paraId="02CE92AF" w14:textId="77777777" w:rsidR="006E727C" w:rsidRPr="002A0D25" w:rsidRDefault="006E727C" w:rsidP="000735A5">
      <w:pPr>
        <w:rPr>
          <w:sz w:val="26"/>
          <w:szCs w:val="26"/>
          <w:lang w:val="ru-RU"/>
        </w:rPr>
      </w:pPr>
    </w:p>
    <w:p w14:paraId="694531C1" w14:textId="2AB6C3E8" w:rsidR="002C7950" w:rsidRPr="00730BAE" w:rsidRDefault="00730BAE" w:rsidP="0036004A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ru-RU"/>
        </w:rPr>
      </w:pPr>
      <w:r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lastRenderedPageBreak/>
        <w:t>Тук</w:t>
      </w:r>
      <w:r w:rsidRPr="00730BAE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 xml:space="preserve"> </w:t>
      </w:r>
      <w:r>
        <w:rPr>
          <w:rStyle w:val="normaltextrun"/>
          <w:rFonts w:ascii="Source Sans Pro" w:hAnsi="Source Sans Pro"/>
          <w:b/>
          <w:bCs/>
          <w:sz w:val="24"/>
          <w:szCs w:val="24"/>
          <w:lang w:val="bg-BG"/>
        </w:rPr>
        <w:t>можете да добавите материали, линкове или подкрепяща информация в подкрепа на вашата кандидатура</w:t>
      </w:r>
      <w:r w:rsidRPr="00730BAE">
        <w:rPr>
          <w:rStyle w:val="normaltextrun"/>
          <w:rFonts w:ascii="Source Sans Pro" w:hAnsi="Source Sans Pro"/>
          <w:b/>
          <w:bCs/>
          <w:sz w:val="24"/>
          <w:szCs w:val="24"/>
          <w:lang w:val="ru-RU"/>
        </w:rPr>
        <w:t>.</w:t>
      </w:r>
      <w:r>
        <w:rPr>
          <w:rStyle w:val="normaltextrun"/>
          <w:rFonts w:ascii="Source Sans Pro" w:hAnsi="Source Sans Pro"/>
          <w:b/>
          <w:bCs/>
          <w:sz w:val="24"/>
          <w:szCs w:val="24"/>
          <w:lang w:val="bg-BG"/>
        </w:rPr>
        <w:t xml:space="preserve"> </w:t>
      </w:r>
    </w:p>
    <w:tbl>
      <w:tblPr>
        <w:tblStyle w:val="TableGrid"/>
        <w:tblW w:w="8820" w:type="dxa"/>
        <w:tblInd w:w="17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8820"/>
      </w:tblGrid>
      <w:tr w:rsidR="002C7950" w:rsidRPr="00AE158A" w14:paraId="7AE54C3D" w14:textId="77777777" w:rsidTr="000659AC">
        <w:tc>
          <w:tcPr>
            <w:tcW w:w="8820" w:type="dxa"/>
          </w:tcPr>
          <w:p w14:paraId="0DECFF75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5810E2BA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1AD6CE64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3DB89D7B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001B6712" w14:textId="5FBBB698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6141662D" w14:textId="0AA88842" w:rsidR="00A079A1" w:rsidRPr="00730BAE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23276F62" w14:textId="77777777" w:rsidR="00472257" w:rsidRPr="00730BAE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  <w:p w14:paraId="1E92A589" w14:textId="77777777" w:rsidR="002C7950" w:rsidRPr="00730BAE" w:rsidRDefault="002C7950" w:rsidP="0036004A">
            <w:pPr>
              <w:jc w:val="both"/>
              <w:rPr>
                <w:rFonts w:ascii="Source Sans Pro" w:eastAsia="Merriweather" w:hAnsi="Source Sans Pro" w:cstheme="minorHAnsi"/>
                <w:i/>
                <w:lang w:val="ru-RU"/>
              </w:rPr>
            </w:pPr>
          </w:p>
        </w:tc>
      </w:tr>
    </w:tbl>
    <w:p w14:paraId="1AC262BE" w14:textId="3D918FE4" w:rsidR="00551360" w:rsidRPr="00730BAE" w:rsidRDefault="00551360" w:rsidP="000735A5">
      <w:pPr>
        <w:rPr>
          <w:sz w:val="26"/>
          <w:szCs w:val="26"/>
          <w:lang w:val="ru-RU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8"/>
        <w:gridCol w:w="3539"/>
        <w:gridCol w:w="2687"/>
      </w:tblGrid>
      <w:tr w:rsidR="0023612D" w:rsidRPr="00DC08B4" w14:paraId="09C1A4AA" w14:textId="77777777" w:rsidTr="00730BAE">
        <w:tc>
          <w:tcPr>
            <w:tcW w:w="2828" w:type="dxa"/>
            <w:shd w:val="clear" w:color="auto" w:fill="FFFFFF" w:themeFill="background1"/>
          </w:tcPr>
          <w:p w14:paraId="3DDA3144" w14:textId="77777777" w:rsidR="0023612D" w:rsidRPr="00730BAE" w:rsidRDefault="0023612D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u-RU"/>
              </w:rPr>
            </w:pPr>
          </w:p>
        </w:tc>
        <w:tc>
          <w:tcPr>
            <w:tcW w:w="3539" w:type="dxa"/>
            <w:shd w:val="clear" w:color="auto" w:fill="0867F2"/>
          </w:tcPr>
          <w:p w14:paraId="76A0D9F0" w14:textId="2290424C" w:rsidR="0023612D" w:rsidRPr="00D622AF" w:rsidRDefault="00F125B6" w:rsidP="0036004A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bg-BG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D622AF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Референции</w:t>
            </w:r>
          </w:p>
        </w:tc>
        <w:tc>
          <w:tcPr>
            <w:tcW w:w="2687" w:type="dxa"/>
            <w:shd w:val="clear" w:color="auto" w:fill="FFFFFF" w:themeFill="background1"/>
          </w:tcPr>
          <w:p w14:paraId="13D5BD08" w14:textId="77777777" w:rsidR="0023612D" w:rsidRPr="00DC08B4" w:rsidRDefault="0023612D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2B2FA65" w14:textId="6E4EE08F" w:rsidR="004D6E2C" w:rsidRPr="001A1A93" w:rsidRDefault="00730BAE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 w:cstheme="minorBidi"/>
          <w:b/>
          <w:bCs/>
        </w:rPr>
      </w:pPr>
      <w:r>
        <w:rPr>
          <w:rStyle w:val="normaltextrun"/>
          <w:rFonts w:ascii="Source Sans Pro" w:eastAsiaTheme="minorEastAsia" w:hAnsi="Source Sans Pro" w:cstheme="minorBidi"/>
          <w:b/>
          <w:bCs/>
          <w:lang w:val="bg-BG"/>
        </w:rPr>
        <w:t xml:space="preserve">Моля да посочите в полетата по-долу относимите проекти в областта на насърчаването и защитата на правата на човека в целевите страни по проекта, в които е участвала вашата организация. Включете следната информация: заглавие на проекта, много кратко описание, администрираща организация и период на изпълнение. </w:t>
      </w:r>
      <w:r w:rsidR="00955E32" w:rsidRPr="001A257D">
        <w:rPr>
          <w:rFonts w:ascii="Source Sans Pro" w:eastAsiaTheme="minorEastAsia" w:hAnsi="Source Sans Pro"/>
          <w:i/>
        </w:rPr>
        <w:t>(</w:t>
      </w:r>
      <w:r w:rsidRPr="00AE158A">
        <w:rPr>
          <w:rFonts w:ascii="Source Sans Pro" w:eastAsiaTheme="minorEastAsia" w:hAnsi="Source Sans Pro"/>
          <w:iCs/>
          <w:lang w:val="bg-BG"/>
        </w:rPr>
        <w:t>макс. 3 проекта</w:t>
      </w:r>
      <w:r w:rsidR="00955E32" w:rsidRPr="001A257D">
        <w:rPr>
          <w:rFonts w:ascii="Source Sans Pro" w:eastAsiaTheme="minorEastAsia" w:hAnsi="Source Sans Pro"/>
          <w:i/>
        </w:rPr>
        <w:t>)</w:t>
      </w:r>
      <w:r w:rsidR="00E67B68" w:rsidRPr="001A257D">
        <w:rPr>
          <w:rFonts w:ascii="Source Sans Pro" w:eastAsiaTheme="minorEastAsia" w:hAnsi="Source Sans Pro"/>
          <w:i/>
        </w:rPr>
        <w:t xml:space="preserve">. 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8B2EAB" w14:paraId="4290CA16" w14:textId="77777777" w:rsidTr="00AB3FCF">
        <w:tc>
          <w:tcPr>
            <w:tcW w:w="1840" w:type="dxa"/>
          </w:tcPr>
          <w:p w14:paraId="2AF9E08C" w14:textId="6D1413B1" w:rsidR="002C7950" w:rsidRPr="00C5323F" w:rsidRDefault="00730BA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bg-BG"/>
              </w:rPr>
              <w:t>Проект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7364" w:type="dxa"/>
          </w:tcPr>
          <w:p w14:paraId="1DBC5E60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4A9C73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8242667" w14:textId="12EDAD81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325F56C" w14:textId="38FA09C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B557426" w14:textId="27EAE5B8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97B8F25" w14:textId="40233624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1E0D67A" w14:textId="0F3BAE1A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F92DBA8" w14:textId="2A487EF1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A3ABA05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8CE9A5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69D108D" w14:textId="67A8FE5E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2E44F9CE" w14:textId="77777777" w:rsidTr="00AB3FCF">
        <w:tc>
          <w:tcPr>
            <w:tcW w:w="1840" w:type="dxa"/>
          </w:tcPr>
          <w:p w14:paraId="75139A5C" w14:textId="34CE6AB3" w:rsidR="002C7950" w:rsidRPr="00C5323F" w:rsidRDefault="00730BA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bg-BG"/>
              </w:rPr>
              <w:t>Проект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574DB6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C291216" w14:textId="17387D66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D2F7437" w14:textId="69F5E61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988EDC1" w14:textId="074B14A2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6633D5A" w14:textId="7A180DFB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7DD3E43" w14:textId="7EE7C899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D07976F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49905B26" w14:textId="77777777" w:rsidR="001A1A93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54D3067" w14:textId="2870361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E79336E" w14:textId="1A09C93D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2F5798D" w14:textId="43BDABEB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7F44A0A9" w14:textId="77777777" w:rsidTr="00AB3FCF">
        <w:tc>
          <w:tcPr>
            <w:tcW w:w="1840" w:type="dxa"/>
          </w:tcPr>
          <w:p w14:paraId="5CC53199" w14:textId="701F5491" w:rsidR="002C7950" w:rsidRPr="00C5323F" w:rsidRDefault="00730BA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  <w:lang w:val="bg-BG"/>
              </w:rPr>
              <w:t>Проект</w:t>
            </w:r>
            <w:r w:rsidR="002C7950" w:rsidRPr="00C5323F">
              <w:rPr>
                <w:rStyle w:val="normaltextrun"/>
                <w:rFonts w:ascii="Source Sans Pro" w:eastAsiaTheme="minorEastAsia" w:hAnsi="Source Sans Pro" w:cstheme="minorBidi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7364" w:type="dxa"/>
          </w:tcPr>
          <w:p w14:paraId="7154EFD9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9DA0B0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B67346A" w14:textId="62B89E0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AB2E07F" w14:textId="7DC33799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D2BAACF" w14:textId="00EC778C" w:rsidR="001A1A93" w:rsidRPr="00DC08B4" w:rsidRDefault="001A1A93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</w:tbl>
    <w:p w14:paraId="2FC54733" w14:textId="406FA6F9" w:rsidR="00551360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2F16E7A1" w14:textId="2E2A07C4" w:rsidR="00551360" w:rsidRPr="00DC08B4" w:rsidRDefault="00551360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9"/>
        <w:gridCol w:w="3539"/>
        <w:gridCol w:w="2686"/>
      </w:tblGrid>
      <w:tr w:rsidR="00FF69DD" w:rsidRPr="00DC08B4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DC08B4" w:rsidRDefault="00FF69DD" w:rsidP="0036004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299BBD85" w:rsidR="00FF69DD" w:rsidRPr="00730BAE" w:rsidRDefault="00F125B6" w:rsidP="00730BA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bg-BG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IV. </w:t>
            </w:r>
            <w:r w:rsidR="00730BAE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bg-BG"/>
              </w:rPr>
              <w:t>Декларация на кандидата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DC08B4" w:rsidRDefault="00FF69DD" w:rsidP="0036004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D6A13FA" w14:textId="7CB63854" w:rsidR="00837894" w:rsidRPr="00DC08B4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</w:rPr>
      </w:pPr>
    </w:p>
    <w:p w14:paraId="16E04F4C" w14:textId="77777777" w:rsidR="001131E1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</w:p>
    <w:p w14:paraId="3F942F1C" w14:textId="521DA4BC" w:rsidR="001131E1" w:rsidRPr="00730BAE" w:rsidRDefault="00000000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>
            <w:rPr>
              <w:rFonts w:ascii="MS Gothic" w:eastAsia="MS Gothic" w:hAnsi="MS Gothic" w:hint="eastAsia"/>
              <w:b/>
              <w:sz w:val="24"/>
              <w:szCs w:val="24"/>
              <w:lang w:val="uk-UA"/>
            </w:rPr>
            <w:t>☐</w:t>
          </w:r>
        </w:sdtContent>
      </w:sdt>
      <w:r w:rsidR="0023612D" w:rsidRPr="00730BAE">
        <w:rPr>
          <w:rFonts w:ascii="Source Sans Pro" w:eastAsia="Merriweather" w:hAnsi="Source Sans Pro"/>
          <w:b/>
          <w:sz w:val="24"/>
          <w:szCs w:val="24"/>
          <w:lang w:val="ru-RU"/>
        </w:rPr>
        <w:t xml:space="preserve">   </w:t>
      </w:r>
      <w:r w:rsidR="00730BAE">
        <w:rPr>
          <w:rFonts w:ascii="Source Sans Pro" w:eastAsia="Merriweather" w:hAnsi="Source Sans Pro"/>
          <w:b/>
          <w:sz w:val="24"/>
          <w:szCs w:val="24"/>
          <w:lang w:val="bg-BG"/>
        </w:rPr>
        <w:t>Като маркирам квадратчето</w:t>
      </w:r>
      <w:r w:rsidR="00730BAE" w:rsidRPr="00A96335">
        <w:rPr>
          <w:rFonts w:ascii="Source Sans Pro" w:eastAsia="Merriweather" w:hAnsi="Source Sans Pro"/>
          <w:b/>
          <w:sz w:val="24"/>
          <w:szCs w:val="24"/>
          <w:lang w:val="uk-UA"/>
        </w:rPr>
        <w:t xml:space="preserve">, </w:t>
      </w:r>
      <w:r w:rsidR="00730BAE">
        <w:rPr>
          <w:rFonts w:ascii="Source Sans Pro" w:eastAsia="Merriweather" w:hAnsi="Source Sans Pro"/>
          <w:b/>
          <w:sz w:val="24"/>
          <w:szCs w:val="24"/>
          <w:lang w:val="bg-BG"/>
        </w:rPr>
        <w:t>заявявам, че</w:t>
      </w:r>
      <w:r w:rsidR="00730BAE" w:rsidRPr="00A96335">
        <w:rPr>
          <w:rFonts w:ascii="Source Sans Pro" w:eastAsia="Merriweather" w:hAnsi="Source Sans Pro"/>
          <w:b/>
          <w:sz w:val="24"/>
          <w:szCs w:val="24"/>
          <w:lang w:val="uk-UA"/>
        </w:rPr>
        <w:t>:</w:t>
      </w:r>
    </w:p>
    <w:p w14:paraId="06507FEC" w14:textId="1D2DEAB0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Информацията, пред</w:t>
      </w:r>
      <w:r w:rsidR="00D622AF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оставена във формуляра за кандидатстване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, е вярна и точна.  </w:t>
      </w:r>
    </w:p>
    <w:p w14:paraId="59483123" w14:textId="77777777" w:rsidR="00730BAE" w:rsidRPr="00A96335" w:rsidRDefault="00730BAE" w:rsidP="00730BAE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</w:p>
    <w:p w14:paraId="4191F297" w14:textId="0EA31E05" w:rsidR="00730BAE" w:rsidRPr="00A96335" w:rsidRDefault="00D622AF" w:rsidP="00730BAE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Информацията, предоставена във формуляра за кандидатстване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, може да стане достояние на комисията за подбор на Нидерландския хелзинкски комитет в рамките на Поканата за проектни предложения: Мониторинг, застъпничество и изграждане на коалиции на местни 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граждански организации, работещи в областта на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правата на жените, 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екологичната справедливост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и борба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та</w:t>
      </w:r>
      <w:r w:rsidR="00730BAE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с корупцията в България, Хърватия, Румъния, Словения и Португалия.  </w:t>
      </w:r>
    </w:p>
    <w:p w14:paraId="171473C2" w14:textId="77777777" w:rsidR="00730BAE" w:rsidRPr="00A96335" w:rsidRDefault="00730BAE" w:rsidP="00730BAE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uk-UA"/>
        </w:rPr>
      </w:pPr>
    </w:p>
    <w:p w14:paraId="06A99858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bg-BG"/>
        </w:rPr>
        <w:t xml:space="preserve">Давам съгласието си за обработването и съхраняването на лични и други данни, посочени в отговорите на въпросите във формуляра за кандидатстване.  </w:t>
      </w:r>
    </w:p>
    <w:p w14:paraId="33462AA8" w14:textId="77777777" w:rsidR="00730BAE" w:rsidRPr="00A96335" w:rsidRDefault="00730BAE" w:rsidP="00730BAE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uk-UA"/>
        </w:rPr>
      </w:pPr>
    </w:p>
    <w:p w14:paraId="25DF3BD6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Приемам реда и условията на поканата за проектни предложения и изискванията на конкурса.  </w:t>
      </w:r>
    </w:p>
    <w:p w14:paraId="00073B31" w14:textId="77777777" w:rsidR="00730BAE" w:rsidRPr="00A96335" w:rsidRDefault="00730BAE" w:rsidP="00730BAE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</w:p>
    <w:p w14:paraId="30766DFD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hAnsi="Source Sans Pro"/>
          <w:sz w:val="24"/>
          <w:szCs w:val="24"/>
          <w:lang w:val="bg-BG"/>
        </w:rPr>
        <w:t xml:space="preserve">Приемам, че проектното предложение ще съблюдава ценностите на ЕС (както се изисква от ЕС).  </w:t>
      </w:r>
    </w:p>
    <w:p w14:paraId="4A665CAD" w14:textId="77777777" w:rsidR="00730BAE" w:rsidRPr="00A96335" w:rsidRDefault="00730BAE" w:rsidP="00730BAE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uk-UA"/>
        </w:rPr>
      </w:pPr>
    </w:p>
    <w:p w14:paraId="53FE3130" w14:textId="6B5F1A42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Гарантирам, че за идеята в проектното предложение няма финансиране от друг донор и не предстои проектно фина</w:t>
      </w:r>
      <w:r w:rsidR="00D622AF"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>нсиране за нея (т.е. подадено</w:t>
      </w: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 е проектно предложение и се очаква одобрение от друг донор).  </w:t>
      </w:r>
    </w:p>
    <w:p w14:paraId="59B1DE32" w14:textId="77777777" w:rsidR="00730BAE" w:rsidRPr="00A96335" w:rsidRDefault="00730BAE" w:rsidP="00730BAE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uk-UA"/>
        </w:rPr>
      </w:pPr>
    </w:p>
    <w:p w14:paraId="17A60340" w14:textId="77777777" w:rsidR="00730BAE" w:rsidRPr="00A96335" w:rsidRDefault="00730BAE" w:rsidP="00730BAE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lang w:val="uk-UA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bg-BG"/>
        </w:rPr>
        <w:t xml:space="preserve">Готов/а съм да предоставя допълнителна информация за целите на оценяването на проектното ми предложение.  </w:t>
      </w:r>
    </w:p>
    <w:p w14:paraId="6AC8FBD2" w14:textId="3A97C402" w:rsidR="00E3066E" w:rsidRPr="00730BAE" w:rsidRDefault="00E3066E" w:rsidP="001131E1">
      <w:pPr>
        <w:rPr>
          <w:lang w:val="uk-UA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8B2EAB" w14:paraId="4EE88AE5" w14:textId="77777777" w:rsidTr="00D83FA7">
        <w:tc>
          <w:tcPr>
            <w:tcW w:w="3681" w:type="dxa"/>
          </w:tcPr>
          <w:p w14:paraId="3C100DA7" w14:textId="45E26F7B" w:rsidR="0023612D" w:rsidRPr="00DC08B4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4F44895" w14:textId="12CFA62F" w:rsidR="0023612D" w:rsidRPr="0023612D" w:rsidDel="0023612D" w:rsidRDefault="00D622AF" w:rsidP="001131E1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  <w:r>
        <w:rPr>
          <w:rFonts w:ascii="Source Sans Pro" w:eastAsia="Times New Roman" w:hAnsi="Source Sans Pro"/>
          <w:color w:val="222222"/>
          <w:sz w:val="24"/>
          <w:lang w:val="bg-BG" w:eastAsia="en-GB"/>
        </w:rPr>
        <w:t>Дата на подаване</w:t>
      </w:r>
      <w:r w:rsidR="0023612D"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 xml:space="preserve">: </w:t>
      </w:r>
    </w:p>
    <w:p w14:paraId="5F6A7C3C" w14:textId="77777777" w:rsidR="003720BC" w:rsidRDefault="003720BC" w:rsidP="003720BC">
      <w:pPr>
        <w:rPr>
          <w:rFonts w:ascii="Source Sans Pro" w:eastAsia="Times New Roman" w:hAnsi="Source Sans Pro"/>
          <w:color w:val="222222"/>
          <w:sz w:val="24"/>
          <w:lang w:val="en-US" w:eastAsia="en-GB"/>
        </w:rPr>
      </w:pPr>
    </w:p>
    <w:tbl>
      <w:tblPr>
        <w:tblStyle w:val="TableGrid"/>
        <w:tblpPr w:leftFromText="180" w:rightFromText="180" w:vertAnchor="text" w:horzAnchor="page" w:tblpX="2725" w:tblpY="-33"/>
        <w:tblW w:w="476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765"/>
      </w:tblGrid>
      <w:tr w:rsidR="003720BC" w:rsidRPr="008B2EAB" w14:paraId="6E091A79" w14:textId="77777777" w:rsidTr="00EE27ED">
        <w:trPr>
          <w:trHeight w:val="1216"/>
        </w:trPr>
        <w:tc>
          <w:tcPr>
            <w:tcW w:w="4765" w:type="dxa"/>
          </w:tcPr>
          <w:p w14:paraId="26D90106" w14:textId="7CC9AFE6" w:rsidR="003720BC" w:rsidRDefault="003720BC" w:rsidP="00EE27ED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3720BC" w:rsidRDefault="003720BC" w:rsidP="00EE27ED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523F4DA" w14:textId="7D42C6FF" w:rsidR="003720BC" w:rsidRPr="003720BC" w:rsidDel="0023612D" w:rsidRDefault="00D622AF" w:rsidP="003720BC">
      <w:pPr>
        <w:rPr>
          <w:rFonts w:ascii="Source Sans Pro" w:eastAsia="Times New Roman" w:hAnsi="Source Sans Pro"/>
          <w:color w:val="222222"/>
          <w:sz w:val="24"/>
          <w:lang w:val="en-GB" w:eastAsia="en-GB"/>
        </w:rPr>
      </w:pPr>
      <w:r>
        <w:rPr>
          <w:rFonts w:ascii="Source Sans Pro" w:eastAsia="Times New Roman" w:hAnsi="Source Sans Pro"/>
          <w:color w:val="222222"/>
          <w:sz w:val="24"/>
          <w:lang w:val="bg-BG" w:eastAsia="en-GB"/>
        </w:rPr>
        <w:t>Подпис</w:t>
      </w:r>
      <w:r w:rsidR="003720BC">
        <w:rPr>
          <w:rFonts w:ascii="Source Sans Pro" w:eastAsia="Times New Roman" w:hAnsi="Source Sans Pro"/>
          <w:color w:val="222222"/>
          <w:sz w:val="24"/>
          <w:lang w:val="en-US" w:eastAsia="en-GB"/>
        </w:rPr>
        <w:t>:</w:t>
      </w:r>
    </w:p>
    <w:p w14:paraId="24F864FD" w14:textId="574F37FE" w:rsidR="003720BC" w:rsidRPr="0023612D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5800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99" w:right="1411" w:bottom="994" w:left="1411" w:header="562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0B908" w14:textId="77777777" w:rsidR="00202638" w:rsidRDefault="00202638" w:rsidP="00DE3EFC">
      <w:pPr>
        <w:spacing w:after="0" w:line="240" w:lineRule="auto"/>
      </w:pPr>
      <w:r>
        <w:separator/>
      </w:r>
    </w:p>
  </w:endnote>
  <w:endnote w:type="continuationSeparator" w:id="0">
    <w:p w14:paraId="3EEC8A62" w14:textId="77777777" w:rsidR="00202638" w:rsidRDefault="00202638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Calibri"/>
    <w:charset w:val="00"/>
    <w:family w:val="swiss"/>
    <w:pitch w:val="variable"/>
    <w:sig w:usb0="600002F7" w:usb1="02000001" w:usb2="00000000" w:usb3="00000000" w:csb0="0000019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5EFF6" w14:textId="77777777" w:rsidR="00730BAE" w:rsidRDefault="00730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6403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2074F19D" w:rsidR="00730BAE" w:rsidRDefault="00730BAE" w:rsidP="0054695C">
            <w:pPr>
              <w:pStyle w:val="Footer"/>
              <w:jc w:val="righ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C4EC874" wp14:editId="6DDA0342">
                  <wp:simplePos x="0" y="0"/>
                  <wp:positionH relativeFrom="column">
                    <wp:posOffset>1666284</wp:posOffset>
                  </wp:positionH>
                  <wp:positionV relativeFrom="paragraph">
                    <wp:posOffset>-19419</wp:posOffset>
                  </wp:positionV>
                  <wp:extent cx="2318385" cy="486410"/>
                  <wp:effectExtent l="0" t="0" r="5715" b="8890"/>
                  <wp:wrapThrough wrapText="bothSides">
                    <wp:wrapPolygon edited="0">
                      <wp:start x="0" y="0"/>
                      <wp:lineTo x="0" y="21149"/>
                      <wp:lineTo x="21476" y="21149"/>
                      <wp:lineTo x="21476" y="0"/>
                      <wp:lineTo x="0" y="0"/>
                    </wp:wrapPolygon>
                  </wp:wrapThrough>
                  <wp:docPr id="1" name="Picture 1" descr="https://www.nhc.nl/assets/uploads/2022/11/EN-Funded-by-the-EU-POS-1024x2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s://www.nhc.nl/assets/uploads/2022/11/EN-Funded-by-the-EU-POS-1024x215.jp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385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D622AF">
              <w:rPr>
                <w:rFonts w:ascii="Source Sans Pro" w:hAnsi="Source Sans Pro"/>
                <w:bCs/>
                <w:noProof/>
                <w:sz w:val="20"/>
              </w:rPr>
              <w:t>2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Pr="00A90D00">
              <w:rPr>
                <w:rFonts w:ascii="Source Sans Pro" w:hAnsi="Source Sans Pro"/>
                <w:sz w:val="20"/>
              </w:rPr>
              <w:t xml:space="preserve"> </w:t>
            </w:r>
            <w:r>
              <w:rPr>
                <w:rFonts w:ascii="Source Sans Pro" w:hAnsi="Source Sans Pro"/>
                <w:sz w:val="20"/>
              </w:rPr>
              <w:t>/</w:t>
            </w:r>
            <w:r w:rsidRPr="00A90D00">
              <w:rPr>
                <w:rFonts w:ascii="Source Sans Pro" w:hAnsi="Source Sans Pro"/>
                <w:sz w:val="20"/>
              </w:rPr>
              <w:t xml:space="preserve"> 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D622AF">
              <w:rPr>
                <w:rFonts w:ascii="Source Sans Pro" w:hAnsi="Source Sans Pro"/>
                <w:bCs/>
                <w:noProof/>
                <w:sz w:val="20"/>
              </w:rPr>
              <w:t>8</w:t>
            </w:r>
            <w:r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A8AB97F" w:rsidR="00730BAE" w:rsidRPr="00DE3EFC" w:rsidRDefault="00730BAE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C6E6" w14:textId="77777777" w:rsidR="00730BAE" w:rsidRDefault="00730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306E0" w14:textId="77777777" w:rsidR="00202638" w:rsidRDefault="00202638" w:rsidP="00DE3EFC">
      <w:pPr>
        <w:spacing w:after="0" w:line="240" w:lineRule="auto"/>
      </w:pPr>
      <w:r>
        <w:separator/>
      </w:r>
    </w:p>
  </w:footnote>
  <w:footnote w:type="continuationSeparator" w:id="0">
    <w:p w14:paraId="47F26159" w14:textId="77777777" w:rsidR="00202638" w:rsidRDefault="00202638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6615" w14:textId="77777777" w:rsidR="00730BAE" w:rsidRDefault="00730B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7E26" w14:textId="55C9C634" w:rsidR="00730BAE" w:rsidRDefault="00730BAE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730BAE" w:rsidRDefault="00730B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BFE2" w14:textId="77777777" w:rsidR="00730BAE" w:rsidRDefault="00730B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734B"/>
    <w:multiLevelType w:val="hybridMultilevel"/>
    <w:tmpl w:val="95A4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F60"/>
    <w:multiLevelType w:val="hybridMultilevel"/>
    <w:tmpl w:val="0822749C"/>
    <w:lvl w:ilvl="0" w:tplc="249834E2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A3312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C1FD5"/>
    <w:multiLevelType w:val="hybridMultilevel"/>
    <w:tmpl w:val="B2CC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048B4"/>
    <w:multiLevelType w:val="hybridMultilevel"/>
    <w:tmpl w:val="B10A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A0EB5"/>
    <w:multiLevelType w:val="hybridMultilevel"/>
    <w:tmpl w:val="EEE68000"/>
    <w:lvl w:ilvl="0" w:tplc="88000674">
      <w:numFmt w:val="decimal"/>
      <w:lvlText w:val="%1."/>
      <w:lvlJc w:val="left"/>
      <w:pPr>
        <w:ind w:left="720" w:hanging="360"/>
      </w:pPr>
      <w:rPr>
        <w:rFonts w:cs="Segoe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429F1"/>
    <w:multiLevelType w:val="hybridMultilevel"/>
    <w:tmpl w:val="87E4A5C4"/>
    <w:lvl w:ilvl="0" w:tplc="249834E2">
      <w:start w:val="3"/>
      <w:numFmt w:val="decimal"/>
      <w:lvlText w:val="%1."/>
      <w:lvlJc w:val="left"/>
      <w:pPr>
        <w:ind w:left="1080" w:hanging="360"/>
      </w:pPr>
      <w:rPr>
        <w:rFonts w:cstheme="minorBid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12218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123280">
    <w:abstractNumId w:val="7"/>
  </w:num>
  <w:num w:numId="3" w16cid:durableId="57016850">
    <w:abstractNumId w:val="5"/>
  </w:num>
  <w:num w:numId="4" w16cid:durableId="1245262151">
    <w:abstractNumId w:val="9"/>
  </w:num>
  <w:num w:numId="5" w16cid:durableId="2048292445">
    <w:abstractNumId w:val="3"/>
  </w:num>
  <w:num w:numId="6" w16cid:durableId="651787111">
    <w:abstractNumId w:val="13"/>
  </w:num>
  <w:num w:numId="7" w16cid:durableId="829949885">
    <w:abstractNumId w:val="8"/>
  </w:num>
  <w:num w:numId="8" w16cid:durableId="1416778594">
    <w:abstractNumId w:val="2"/>
  </w:num>
  <w:num w:numId="9" w16cid:durableId="279458572">
    <w:abstractNumId w:val="15"/>
  </w:num>
  <w:num w:numId="10" w16cid:durableId="88629">
    <w:abstractNumId w:val="11"/>
  </w:num>
  <w:num w:numId="11" w16cid:durableId="1859470183">
    <w:abstractNumId w:val="10"/>
  </w:num>
  <w:num w:numId="12" w16cid:durableId="441220231">
    <w:abstractNumId w:val="1"/>
  </w:num>
  <w:num w:numId="13" w16cid:durableId="1370909545">
    <w:abstractNumId w:val="4"/>
  </w:num>
  <w:num w:numId="14" w16cid:durableId="9976600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6442212">
    <w:abstractNumId w:val="16"/>
  </w:num>
  <w:num w:numId="16" w16cid:durableId="894588304">
    <w:abstractNumId w:val="14"/>
  </w:num>
  <w:num w:numId="17" w16cid:durableId="139253456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esy Deyanova">
    <w15:presenceInfo w15:providerId="AD" w15:userId="S::vesy@meetingpoints.onmicrosoft.com::5d92b98e-14c1-4e3e-9f3b-173b5281c17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l-NL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proofState w:spelling="clean"/>
  <w:trackRevisions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EFC"/>
    <w:rsid w:val="000157BF"/>
    <w:rsid w:val="000659AC"/>
    <w:rsid w:val="00070942"/>
    <w:rsid w:val="000735A5"/>
    <w:rsid w:val="00082518"/>
    <w:rsid w:val="00084BFF"/>
    <w:rsid w:val="00085F8F"/>
    <w:rsid w:val="000952A1"/>
    <w:rsid w:val="00095423"/>
    <w:rsid w:val="00096835"/>
    <w:rsid w:val="0009698F"/>
    <w:rsid w:val="000B7EA3"/>
    <w:rsid w:val="000D0A6F"/>
    <w:rsid w:val="000E2D18"/>
    <w:rsid w:val="00110B57"/>
    <w:rsid w:val="001131E1"/>
    <w:rsid w:val="00120FED"/>
    <w:rsid w:val="00141F8B"/>
    <w:rsid w:val="0016067E"/>
    <w:rsid w:val="001647D8"/>
    <w:rsid w:val="00174D2D"/>
    <w:rsid w:val="00185213"/>
    <w:rsid w:val="00190C27"/>
    <w:rsid w:val="001A1A93"/>
    <w:rsid w:val="001A257D"/>
    <w:rsid w:val="001A6822"/>
    <w:rsid w:val="001B03A7"/>
    <w:rsid w:val="001B1CC6"/>
    <w:rsid w:val="001C3399"/>
    <w:rsid w:val="001C4374"/>
    <w:rsid w:val="001D0846"/>
    <w:rsid w:val="001D60D0"/>
    <w:rsid w:val="00202638"/>
    <w:rsid w:val="00211833"/>
    <w:rsid w:val="0023612D"/>
    <w:rsid w:val="00270938"/>
    <w:rsid w:val="00283BF1"/>
    <w:rsid w:val="00297FFB"/>
    <w:rsid w:val="002A0D25"/>
    <w:rsid w:val="002A7566"/>
    <w:rsid w:val="002C003D"/>
    <w:rsid w:val="002C1899"/>
    <w:rsid w:val="002C7950"/>
    <w:rsid w:val="003006A1"/>
    <w:rsid w:val="003046C3"/>
    <w:rsid w:val="003047C4"/>
    <w:rsid w:val="00313CE4"/>
    <w:rsid w:val="003223B1"/>
    <w:rsid w:val="00327DE5"/>
    <w:rsid w:val="00344EB8"/>
    <w:rsid w:val="00357630"/>
    <w:rsid w:val="0036004A"/>
    <w:rsid w:val="003720BC"/>
    <w:rsid w:val="003A3CCA"/>
    <w:rsid w:val="003B615B"/>
    <w:rsid w:val="003C4EA2"/>
    <w:rsid w:val="004057C1"/>
    <w:rsid w:val="00425F72"/>
    <w:rsid w:val="00430876"/>
    <w:rsid w:val="00447D01"/>
    <w:rsid w:val="0046090D"/>
    <w:rsid w:val="0046233D"/>
    <w:rsid w:val="00464CBF"/>
    <w:rsid w:val="00472257"/>
    <w:rsid w:val="00480FF0"/>
    <w:rsid w:val="004939A6"/>
    <w:rsid w:val="004A31C9"/>
    <w:rsid w:val="004D3411"/>
    <w:rsid w:val="004D6E2C"/>
    <w:rsid w:val="005018FC"/>
    <w:rsid w:val="00511916"/>
    <w:rsid w:val="005172E0"/>
    <w:rsid w:val="0054695C"/>
    <w:rsid w:val="00550D19"/>
    <w:rsid w:val="00551360"/>
    <w:rsid w:val="005539DF"/>
    <w:rsid w:val="00561731"/>
    <w:rsid w:val="00564FDC"/>
    <w:rsid w:val="00571495"/>
    <w:rsid w:val="005800FB"/>
    <w:rsid w:val="005B2565"/>
    <w:rsid w:val="005D043E"/>
    <w:rsid w:val="005D11E9"/>
    <w:rsid w:val="005E2760"/>
    <w:rsid w:val="005E597D"/>
    <w:rsid w:val="005E6B14"/>
    <w:rsid w:val="005F516A"/>
    <w:rsid w:val="00614153"/>
    <w:rsid w:val="006209A5"/>
    <w:rsid w:val="006716D2"/>
    <w:rsid w:val="0067761B"/>
    <w:rsid w:val="00684A81"/>
    <w:rsid w:val="00691999"/>
    <w:rsid w:val="00695492"/>
    <w:rsid w:val="006A7B8F"/>
    <w:rsid w:val="006B0760"/>
    <w:rsid w:val="006B0813"/>
    <w:rsid w:val="006B2B3D"/>
    <w:rsid w:val="006B5DA6"/>
    <w:rsid w:val="006C5401"/>
    <w:rsid w:val="006D094B"/>
    <w:rsid w:val="006D162A"/>
    <w:rsid w:val="006E5175"/>
    <w:rsid w:val="006E5A13"/>
    <w:rsid w:val="006E605A"/>
    <w:rsid w:val="006E727C"/>
    <w:rsid w:val="006F2037"/>
    <w:rsid w:val="007279BC"/>
    <w:rsid w:val="00730BAE"/>
    <w:rsid w:val="007414E8"/>
    <w:rsid w:val="007416E3"/>
    <w:rsid w:val="007514A5"/>
    <w:rsid w:val="00755E24"/>
    <w:rsid w:val="00795B45"/>
    <w:rsid w:val="007B3A45"/>
    <w:rsid w:val="007C5702"/>
    <w:rsid w:val="00803973"/>
    <w:rsid w:val="00812282"/>
    <w:rsid w:val="00834339"/>
    <w:rsid w:val="00837894"/>
    <w:rsid w:val="00861BCB"/>
    <w:rsid w:val="00862C6E"/>
    <w:rsid w:val="00875902"/>
    <w:rsid w:val="00875D10"/>
    <w:rsid w:val="00893780"/>
    <w:rsid w:val="008B2EAB"/>
    <w:rsid w:val="008B450A"/>
    <w:rsid w:val="008D66B6"/>
    <w:rsid w:val="008E1A49"/>
    <w:rsid w:val="008E520A"/>
    <w:rsid w:val="0091144C"/>
    <w:rsid w:val="009354B8"/>
    <w:rsid w:val="00955034"/>
    <w:rsid w:val="009557B9"/>
    <w:rsid w:val="00955E32"/>
    <w:rsid w:val="00981DFE"/>
    <w:rsid w:val="00981F69"/>
    <w:rsid w:val="009974FC"/>
    <w:rsid w:val="009B0C85"/>
    <w:rsid w:val="009B5797"/>
    <w:rsid w:val="009B5C92"/>
    <w:rsid w:val="009D2A45"/>
    <w:rsid w:val="009F3B39"/>
    <w:rsid w:val="009F5F68"/>
    <w:rsid w:val="00A0303F"/>
    <w:rsid w:val="00A05A47"/>
    <w:rsid w:val="00A079A1"/>
    <w:rsid w:val="00A30E4C"/>
    <w:rsid w:val="00A342F7"/>
    <w:rsid w:val="00A35451"/>
    <w:rsid w:val="00A41C98"/>
    <w:rsid w:val="00A6160A"/>
    <w:rsid w:val="00A66626"/>
    <w:rsid w:val="00A75B10"/>
    <w:rsid w:val="00A90D00"/>
    <w:rsid w:val="00A94087"/>
    <w:rsid w:val="00A962AD"/>
    <w:rsid w:val="00A964A5"/>
    <w:rsid w:val="00AA0D36"/>
    <w:rsid w:val="00AA5CB4"/>
    <w:rsid w:val="00AA6285"/>
    <w:rsid w:val="00AB1247"/>
    <w:rsid w:val="00AB3FCF"/>
    <w:rsid w:val="00AB5778"/>
    <w:rsid w:val="00AD23F3"/>
    <w:rsid w:val="00AD39CC"/>
    <w:rsid w:val="00AE158A"/>
    <w:rsid w:val="00AE428E"/>
    <w:rsid w:val="00AF2C45"/>
    <w:rsid w:val="00AF510A"/>
    <w:rsid w:val="00B253D2"/>
    <w:rsid w:val="00B27955"/>
    <w:rsid w:val="00B31E4B"/>
    <w:rsid w:val="00B4276E"/>
    <w:rsid w:val="00B74E58"/>
    <w:rsid w:val="00B76A44"/>
    <w:rsid w:val="00B836F5"/>
    <w:rsid w:val="00B83D4C"/>
    <w:rsid w:val="00BA0ABB"/>
    <w:rsid w:val="00BA12D0"/>
    <w:rsid w:val="00BB5A33"/>
    <w:rsid w:val="00BB6ABD"/>
    <w:rsid w:val="00BC0A6B"/>
    <w:rsid w:val="00BC3594"/>
    <w:rsid w:val="00BE265B"/>
    <w:rsid w:val="00C03686"/>
    <w:rsid w:val="00C038D1"/>
    <w:rsid w:val="00C5323F"/>
    <w:rsid w:val="00C57BC2"/>
    <w:rsid w:val="00C828C7"/>
    <w:rsid w:val="00CB01C7"/>
    <w:rsid w:val="00CD1FB2"/>
    <w:rsid w:val="00CD6BB7"/>
    <w:rsid w:val="00CE20D4"/>
    <w:rsid w:val="00D03B68"/>
    <w:rsid w:val="00D145AB"/>
    <w:rsid w:val="00D16C42"/>
    <w:rsid w:val="00D27DD2"/>
    <w:rsid w:val="00D61878"/>
    <w:rsid w:val="00D622AF"/>
    <w:rsid w:val="00D7172D"/>
    <w:rsid w:val="00D81AC1"/>
    <w:rsid w:val="00D83FA7"/>
    <w:rsid w:val="00D84F76"/>
    <w:rsid w:val="00DB3920"/>
    <w:rsid w:val="00DC08B4"/>
    <w:rsid w:val="00DC0B38"/>
    <w:rsid w:val="00DC446C"/>
    <w:rsid w:val="00DC5FAE"/>
    <w:rsid w:val="00DD246E"/>
    <w:rsid w:val="00DE15B6"/>
    <w:rsid w:val="00DE3795"/>
    <w:rsid w:val="00DE3EFC"/>
    <w:rsid w:val="00DE7FCC"/>
    <w:rsid w:val="00DF2C1C"/>
    <w:rsid w:val="00E148E9"/>
    <w:rsid w:val="00E20B1D"/>
    <w:rsid w:val="00E25E2F"/>
    <w:rsid w:val="00E3066E"/>
    <w:rsid w:val="00E30F36"/>
    <w:rsid w:val="00E31F19"/>
    <w:rsid w:val="00E55F59"/>
    <w:rsid w:val="00E67B68"/>
    <w:rsid w:val="00E760D8"/>
    <w:rsid w:val="00E82308"/>
    <w:rsid w:val="00E82F22"/>
    <w:rsid w:val="00E93167"/>
    <w:rsid w:val="00E94E4E"/>
    <w:rsid w:val="00EB5512"/>
    <w:rsid w:val="00EC46B6"/>
    <w:rsid w:val="00EE27ED"/>
    <w:rsid w:val="00EF3A63"/>
    <w:rsid w:val="00F06215"/>
    <w:rsid w:val="00F125B6"/>
    <w:rsid w:val="00F15AB1"/>
    <w:rsid w:val="00F22E24"/>
    <w:rsid w:val="00F30417"/>
    <w:rsid w:val="00F34098"/>
    <w:rsid w:val="00F35C19"/>
    <w:rsid w:val="00F37ED1"/>
    <w:rsid w:val="00F4612E"/>
    <w:rsid w:val="00F61346"/>
    <w:rsid w:val="00F80FFF"/>
    <w:rsid w:val="00F815D6"/>
    <w:rsid w:val="00F83890"/>
    <w:rsid w:val="00F85777"/>
    <w:rsid w:val="00F9003D"/>
    <w:rsid w:val="00F90989"/>
    <w:rsid w:val="00FA2182"/>
    <w:rsid w:val="00FA5D95"/>
    <w:rsid w:val="00FB6DA1"/>
    <w:rsid w:val="00FC1FCE"/>
    <w:rsid w:val="00FC5177"/>
    <w:rsid w:val="00FD5D62"/>
    <w:rsid w:val="00FE36F7"/>
    <w:rsid w:val="00FF44F6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4F6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paragraph" w:styleId="Revision">
    <w:name w:val="Revision"/>
    <w:hidden/>
    <w:uiPriority w:val="99"/>
    <w:semiHidden/>
    <w:rsid w:val="00A05A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4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61E5A-E3C3-43E7-9ED3-2480F220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630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Nathalie Heidema</cp:lastModifiedBy>
  <cp:revision>3</cp:revision>
  <cp:lastPrinted>2023-06-19T15:52:00Z</cp:lastPrinted>
  <dcterms:created xsi:type="dcterms:W3CDTF">2025-07-02T14:45:00Z</dcterms:created>
  <dcterms:modified xsi:type="dcterms:W3CDTF">2025-07-02T14:46:00Z</dcterms:modified>
</cp:coreProperties>
</file>